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640" w:lineRule="exact"/>
        <w:ind w:firstLine="0" w:firstLineChars="0"/>
        <w:jc w:val="center"/>
        <w:rPr>
          <w:rFonts w:ascii="方正小标宋简体" w:hAnsi="宋体" w:eastAsia="方正小标宋简体" w:cs="方正小标宋简体"/>
          <w:b/>
          <w:color w:val="000000" w:themeColor="text1"/>
          <w:kern w:val="44"/>
          <w:sz w:val="44"/>
          <w:szCs w:val="44"/>
          <w14:textFill>
            <w14:solidFill>
              <w14:schemeClr w14:val="tx1"/>
            </w14:solidFill>
          </w14:textFill>
        </w:rPr>
      </w:pPr>
      <w:r>
        <w:rPr>
          <w:rFonts w:hint="eastAsia" w:ascii="方正小标宋简体" w:hAnsi="宋体" w:eastAsia="方正小标宋简体" w:cs="方正小标宋简体"/>
          <w:b/>
          <w:color w:val="000000" w:themeColor="text1"/>
          <w:kern w:val="44"/>
          <w:sz w:val="44"/>
          <w:szCs w:val="44"/>
          <w14:textFill>
            <w14:solidFill>
              <w14:schemeClr w14:val="tx1"/>
            </w14:solidFill>
          </w14:textFill>
        </w:rPr>
        <w:t>中国石油天然气集团有限公司</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640" w:lineRule="exact"/>
        <w:ind w:firstLine="0" w:firstLineChars="0"/>
        <w:jc w:val="center"/>
        <w:rPr>
          <w:rFonts w:ascii="方正小标宋简体" w:hAnsi="宋体" w:eastAsia="方正小标宋简体" w:cs="方正小标宋简体"/>
          <w:b/>
          <w:color w:val="000000" w:themeColor="text1"/>
          <w:kern w:val="44"/>
          <w:sz w:val="44"/>
          <w:szCs w:val="44"/>
          <w14:textFill>
            <w14:solidFill>
              <w14:schemeClr w14:val="tx1"/>
            </w14:solidFill>
          </w14:textFill>
        </w:rPr>
      </w:pPr>
      <w:r>
        <w:rPr>
          <w:rFonts w:hint="eastAsia" w:ascii="方正小标宋简体" w:hAnsi="宋体" w:eastAsia="方正小标宋简体" w:cs="方正小标宋简体"/>
          <w:b/>
          <w:color w:val="000000" w:themeColor="text1"/>
          <w:kern w:val="44"/>
          <w:sz w:val="44"/>
          <w:szCs w:val="44"/>
          <w14:textFill>
            <w14:solidFill>
              <w14:schemeClr w14:val="tx1"/>
            </w14:solidFill>
          </w14:textFill>
        </w:rPr>
        <w:t>投标人失信行为管理办法</w:t>
      </w:r>
    </w:p>
    <w:p>
      <w:pPr>
        <w:keepNext w:val="0"/>
        <w:keepLines w:val="0"/>
        <w:widowControl w:val="0"/>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pPr>
      <w:r>
        <w:rPr>
          <w:rFonts w:hint="default"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t>（部分内容）</w:t>
      </w:r>
    </w:p>
    <w:p>
      <w:pPr>
        <w:keepNext w:val="0"/>
        <w:keepLines w:val="0"/>
        <w:widowControl w:val="0"/>
        <w:numPr>
          <w:ilvl w:val="0"/>
          <w:numId w:val="1"/>
        </w:numPr>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pPr>
      <w:r>
        <w:rPr>
          <w:rFonts w:hint="eastAsia"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t xml:space="preserve"> 总  则</w:t>
      </w:r>
      <w:bookmarkStart w:id="0" w:name="_GoBack"/>
      <w:bookmarkEnd w:id="0"/>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第一条  </w:t>
      </w:r>
      <w:r>
        <w:rPr>
          <w:rFonts w:hint="eastAsia" w:ascii="方正仿宋简体" w:hAnsi="宋体" w:eastAsia="方正仿宋简体" w:cs="方正仿宋简体"/>
          <w:b/>
          <w:color w:val="000000" w:themeColor="text1"/>
          <w:sz w:val="32"/>
          <w:szCs w:val="32"/>
          <w14:textFill>
            <w14:solidFill>
              <w14:schemeClr w14:val="tx1"/>
            </w14:solidFill>
          </w14:textFill>
        </w:rPr>
        <w:t>为进一步加强中国石油天然气集团有限公司（以下简称集团公司）招标投标管理，规范投标行为，建立失信惩戒机制，促进诚信自律，优化营商环境，维护集团公司利益，根据国家相关法律法规和集团公司招标管理有关规定，制定本办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color w:val="000000" w:themeColor="text1"/>
          <w:spacing w:val="-4"/>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第三条  </w:t>
      </w:r>
      <w:r>
        <w:rPr>
          <w:rFonts w:hint="eastAsia" w:ascii="方正仿宋简体" w:hAnsi="宋体" w:eastAsia="方正仿宋简体" w:cs="方正仿宋简体"/>
          <w:b/>
          <w:color w:val="000000" w:themeColor="text1"/>
          <w:sz w:val="32"/>
          <w:szCs w:val="32"/>
          <w14:textFill>
            <w14:solidFill>
              <w14:schemeClr w14:val="tx1"/>
            </w14:solidFill>
          </w14:textFill>
        </w:rPr>
        <w:t>本</w:t>
      </w:r>
      <w:r>
        <w:rPr>
          <w:rFonts w:hint="eastAsia" w:ascii="方正仿宋简体" w:hAnsi="宋体" w:eastAsia="方正仿宋简体" w:cs="方正仿宋简体"/>
          <w:b/>
          <w:color w:val="000000" w:themeColor="text1"/>
          <w:spacing w:val="-4"/>
          <w:sz w:val="32"/>
          <w:szCs w:val="32"/>
          <w14:textFill>
            <w14:solidFill>
              <w14:schemeClr w14:val="tx1"/>
            </w14:solidFill>
          </w14:textFill>
        </w:rPr>
        <w:t>办法所称投标人失信行为，是指投标人在招标、投标、开标、评标、定标、合同签订等环节，违反国家相关法律法规、集团公司有关规定</w:t>
      </w:r>
      <w:r>
        <w:rPr>
          <w:rFonts w:hint="eastAsia" w:ascii="Times New Roman" w:hAnsi="Times New Roman" w:eastAsia="宋体" w:cs="Times New Roman"/>
          <w:b/>
          <w:color w:val="000000" w:themeColor="text1"/>
          <w:spacing w:val="-4"/>
          <w:sz w:val="32"/>
          <w:szCs w:val="32"/>
          <w14:textFill>
            <w14:solidFill>
              <w14:schemeClr w14:val="tx1"/>
            </w14:solidFill>
          </w14:textFill>
        </w:rPr>
        <w:t>，</w:t>
      </w:r>
      <w:r>
        <w:rPr>
          <w:rFonts w:hint="eastAsia" w:ascii="方正仿宋简体" w:hAnsi="宋体" w:eastAsia="方正仿宋简体" w:cs="方正仿宋简体"/>
          <w:b/>
          <w:color w:val="000000" w:themeColor="text1"/>
          <w:spacing w:val="-4"/>
          <w:sz w:val="32"/>
          <w:szCs w:val="32"/>
          <w14:textFill>
            <w14:solidFill>
              <w14:schemeClr w14:val="tx1"/>
            </w14:solidFill>
          </w14:textFill>
        </w:rPr>
        <w:t>违背诚实信用原则的行为。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本办法所称失信行为人是指违反本办法规定的投标人、潜在投标人和其他利害关系人。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潜在投标人和其他利害关系人适用于本办法中关于投标人的规定。</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第五条  </w:t>
      </w:r>
      <w:r>
        <w:rPr>
          <w:rFonts w:hint="eastAsia" w:ascii="方正仿宋简体" w:hAnsi="宋体" w:eastAsia="方正仿宋简体" w:cs="方正仿宋简体"/>
          <w:b/>
          <w:color w:val="000000" w:themeColor="text1"/>
          <w:sz w:val="32"/>
          <w:szCs w:val="32"/>
          <w14:textFill>
            <w14:solidFill>
              <w14:schemeClr w14:val="tx1"/>
            </w14:solidFill>
          </w14:textFill>
        </w:rPr>
        <w:t>投标人失信行为记录纳入承包商、供应商、服务商的年度评价管理。</w:t>
      </w:r>
    </w:p>
    <w:p>
      <w:pPr>
        <w:keepNext w:val="0"/>
        <w:keepLines w:val="0"/>
        <w:widowControl w:val="0"/>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pPr>
      <w:r>
        <w:rPr>
          <w:rFonts w:hint="eastAsia"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t>第三章  失信行为的分级分类和记分</w:t>
      </w:r>
    </w:p>
    <w:p>
      <w:pPr>
        <w:widowControl w:val="0"/>
        <w:overflowPunct w:val="0"/>
        <w:adjustRightInd w:val="0"/>
        <w:spacing w:after="0" w:line="560" w:lineRule="atLeast"/>
        <w:ind w:firstLine="680" w:firstLineChars="200"/>
        <w:jc w:val="both"/>
        <w:rPr>
          <w:rFonts w:ascii="方正仿宋简体" w:hAnsi="宋体" w:eastAsia="方正仿宋简体" w:cs="Times New Roman"/>
          <w:b/>
          <w:color w:val="000000" w:themeColor="text1"/>
          <w:kern w:val="2"/>
          <w:sz w:val="32"/>
          <w:szCs w:val="32"/>
          <w:lang w:val="en-US" w:eastAsia="zh-CN" w:bidi="ar-SA"/>
          <w14:textFill>
            <w14:solidFill>
              <w14:schemeClr w14:val="tx1"/>
            </w14:solidFill>
          </w14:textFill>
        </w:rPr>
      </w:pPr>
      <w:r>
        <w:rPr>
          <w:rFonts w:hint="eastAsia" w:ascii="方正黑体简体" w:hAnsi="宋体" w:eastAsia="方正黑体简体" w:cs="方正仿宋简体"/>
          <w:b/>
          <w:color w:val="000000" w:themeColor="text1"/>
          <w:kern w:val="2"/>
          <w:sz w:val="32"/>
          <w:szCs w:val="32"/>
          <w:lang w:val="en-US" w:eastAsia="zh-CN" w:bidi="ar-SA"/>
          <w14:textFill>
            <w14:solidFill>
              <w14:schemeClr w14:val="tx1"/>
            </w14:solidFill>
          </w14:textFill>
        </w:rPr>
        <w:t xml:space="preserve">第十条  </w:t>
      </w:r>
      <w:r>
        <w:rPr>
          <w:rFonts w:hint="eastAsia" w:ascii="方正仿宋简体" w:hAnsi="宋体" w:eastAsia="方正仿宋简体" w:cs="Times New Roman"/>
          <w:b/>
          <w:color w:val="000000" w:themeColor="text1"/>
          <w:kern w:val="2"/>
          <w:sz w:val="32"/>
          <w:szCs w:val="32"/>
          <w:lang w:val="en-US" w:eastAsia="zh-CN" w:bidi="ar-SA"/>
          <w14:textFill>
            <w14:solidFill>
              <w14:schemeClr w14:val="tx1"/>
            </w14:solidFill>
          </w14:textFill>
        </w:rPr>
        <w:t>集团公司对投标人失信行为实施分级分类和量化积分管理。</w:t>
      </w:r>
    </w:p>
    <w:p>
      <w:pPr>
        <w:widowControl w:val="0"/>
        <w:overflowPunct w:val="0"/>
        <w:adjustRightInd w:val="0"/>
        <w:spacing w:after="0" w:line="560" w:lineRule="atLeast"/>
        <w:ind w:firstLine="680" w:firstLineChars="200"/>
        <w:jc w:val="both"/>
        <w:rPr>
          <w:rFonts w:ascii="方正仿宋简体" w:hAnsi="宋体" w:eastAsia="方正仿宋简体" w:cs="Times New Roman"/>
          <w:b/>
          <w:color w:val="000000" w:themeColor="text1"/>
          <w:kern w:val="2"/>
          <w:sz w:val="32"/>
          <w:szCs w:val="32"/>
          <w:lang w:val="en-US" w:eastAsia="zh-CN" w:bidi="ar-SA"/>
          <w14:textFill>
            <w14:solidFill>
              <w14:schemeClr w14:val="tx1"/>
            </w14:solidFill>
          </w14:textFill>
        </w:rPr>
      </w:pPr>
      <w:r>
        <w:rPr>
          <w:rFonts w:hint="eastAsia" w:ascii="方正黑体简体" w:hAnsi="宋体" w:eastAsia="方正黑体简体" w:cs="方正仿宋简体"/>
          <w:b/>
          <w:color w:val="000000" w:themeColor="text1"/>
          <w:kern w:val="2"/>
          <w:sz w:val="32"/>
          <w:szCs w:val="32"/>
          <w:lang w:val="en-US" w:eastAsia="zh-CN" w:bidi="ar-SA"/>
          <w14:textFill>
            <w14:solidFill>
              <w14:schemeClr w14:val="tx1"/>
            </w14:solidFill>
          </w14:textFill>
        </w:rPr>
        <w:t xml:space="preserve">第十一条  </w:t>
      </w:r>
      <w:r>
        <w:rPr>
          <w:rFonts w:hint="eastAsia" w:ascii="方正仿宋简体" w:hAnsi="宋体" w:eastAsia="方正仿宋简体" w:cs="方正仿宋简体"/>
          <w:b/>
          <w:color w:val="000000" w:themeColor="text1"/>
          <w:kern w:val="2"/>
          <w:sz w:val="32"/>
          <w:szCs w:val="32"/>
          <w:lang w:val="en-US" w:eastAsia="zh-CN" w:bidi="ar-SA"/>
          <w14:textFill>
            <w14:solidFill>
              <w14:schemeClr w14:val="tx1"/>
            </w14:solidFill>
          </w14:textFill>
        </w:rPr>
        <w:t>投标人失信行为分为弄虚作假、串通投标、干扰招标、不当异议、中标违约和其他失信行为等六类：</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（一）弄虚作假：投标人以他人名义投标，或者提供、使用虚假资料或信息投标等行为；</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（二）串通投标：投标人与招标人之间或者投标人与投标人之间采用不正当手段，为谋取中标排斥其他投标人或者损害招标人利益等行为；</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（三）干扰招标：投标人采用不正当手段扰乱、破坏招标工作秩序等行为；</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（四）不当异议：异议提起人缺乏事实依据或采用非法手段获取证据进行异议，或在处理异议过程不配合招标人、招标专业机构、相关部门取证等行为；</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（五）中标违约：投标人中标后无正当理由放弃中标或者不与招标人订立合同等行为；</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（六）其他失信行为：违反国家相关法律法规和集团公司有关规定的其他不诚信行为。</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第十二条  </w:t>
      </w:r>
      <w:r>
        <w:rPr>
          <w:rFonts w:hint="eastAsia" w:ascii="方正仿宋简体" w:hAnsi="Times New Roman" w:eastAsia="方正仿宋简体" w:cs="方正仿宋简体"/>
          <w:b/>
          <w:color w:val="000000" w:themeColor="text1"/>
          <w:sz w:val="32"/>
          <w:szCs w:val="32"/>
          <w14:textFill>
            <w14:solidFill>
              <w14:schemeClr w14:val="tx1"/>
            </w14:solidFill>
          </w14:textFill>
        </w:rPr>
        <w:t>根据投标人失信行为的性质和情节轻重，从轻到重将失信行为分为</w:t>
      </w:r>
      <w:r>
        <w:rPr>
          <w:rFonts w:hint="eastAsia" w:ascii="方正仿宋简体" w:hAnsi="宋体" w:eastAsia="方正仿宋简体" w:cs="Times New Roman"/>
          <w:b/>
          <w:color w:val="000000" w:themeColor="text1"/>
          <w:sz w:val="32"/>
          <w:szCs w:val="32"/>
          <w14:textFill>
            <w14:solidFill>
              <w14:schemeClr w14:val="tx1"/>
            </w14:solidFill>
          </w14:textFill>
        </w:rPr>
        <w:t>较轻、</w:t>
      </w:r>
      <w:r>
        <w:rPr>
          <w:rFonts w:hint="eastAsia" w:ascii="方正仿宋简体" w:hAnsi="Times New Roman" w:eastAsia="方正仿宋简体" w:cs="方正仿宋简体"/>
          <w:b/>
          <w:color w:val="000000" w:themeColor="text1"/>
          <w:sz w:val="32"/>
          <w:szCs w:val="32"/>
          <w14:textFill>
            <w14:solidFill>
              <w14:schemeClr w14:val="tx1"/>
            </w14:solidFill>
          </w14:textFill>
        </w:rPr>
        <w:t>一般、较重、严重和特别严重五个等级。</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第十三条  </w:t>
      </w:r>
      <w:r>
        <w:rPr>
          <w:rFonts w:hint="eastAsia" w:ascii="方正仿宋简体" w:hAnsi="宋体" w:eastAsia="方正仿宋简体" w:cs="方正仿宋简体"/>
          <w:b/>
          <w:color w:val="000000" w:themeColor="text1"/>
          <w:sz w:val="32"/>
          <w:szCs w:val="32"/>
          <w14:textFill>
            <w14:solidFill>
              <w14:schemeClr w14:val="tx1"/>
            </w14:solidFill>
          </w14:textFill>
        </w:rPr>
        <w:t>投标人失信行为量化记分包括基础分和加重分两部分。</w:t>
      </w:r>
    </w:p>
    <w:p>
      <w:pPr>
        <w:overflowPunct w:val="0"/>
        <w:adjustRightInd w:val="0"/>
        <w:spacing w:after="0" w:line="560" w:lineRule="atLeast"/>
        <w:ind w:firstLine="680" w:firstLineChars="200"/>
        <w:rPr>
          <w:rFonts w:ascii="方正仿宋简体" w:hAnsi="宋体" w:eastAsia="方正仿宋简体" w:cs="方正仿宋简体"/>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基础分为失信行为等级对应的固定分值，从轻到重分别为</w:t>
      </w:r>
      <w:r>
        <w:rPr>
          <w:rFonts w:ascii="方正仿宋简体" w:hAnsi="宋体" w:eastAsia="方正仿宋简体" w:cs="Times New Roman"/>
          <w:b/>
          <w:color w:val="000000" w:themeColor="text1"/>
          <w:sz w:val="32"/>
          <w:szCs w:val="32"/>
          <w14:textFill>
            <w14:solidFill>
              <w14:schemeClr w14:val="tx1"/>
            </w14:solidFill>
          </w14:textFill>
        </w:rPr>
        <w:t>1</w:t>
      </w:r>
      <w:r>
        <w:rPr>
          <w:rFonts w:hint="eastAsia" w:ascii="方正仿宋简体" w:hAnsi="宋体" w:eastAsia="方正仿宋简体" w:cs="Times New Roman"/>
          <w:b/>
          <w:color w:val="000000" w:themeColor="text1"/>
          <w:sz w:val="32"/>
          <w:szCs w:val="32"/>
          <w14:textFill>
            <w14:solidFill>
              <w14:schemeClr w14:val="tx1"/>
            </w14:solidFill>
          </w14:textFill>
        </w:rPr>
        <w:t>分、</w:t>
      </w:r>
      <w:r>
        <w:rPr>
          <w:rFonts w:ascii="方正仿宋简体" w:hAnsi="宋体" w:eastAsia="方正仿宋简体" w:cs="Times New Roman"/>
          <w:b/>
          <w:color w:val="000000" w:themeColor="text1"/>
          <w:sz w:val="32"/>
          <w:szCs w:val="32"/>
          <w14:textFill>
            <w14:solidFill>
              <w14:schemeClr w14:val="tx1"/>
            </w14:solidFill>
          </w14:textFill>
        </w:rPr>
        <w:t>2</w:t>
      </w:r>
      <w:r>
        <w:rPr>
          <w:rFonts w:hint="eastAsia" w:ascii="方正仿宋简体" w:hAnsi="宋体" w:eastAsia="方正仿宋简体" w:cs="Times New Roman"/>
          <w:b/>
          <w:color w:val="000000" w:themeColor="text1"/>
          <w:sz w:val="32"/>
          <w:szCs w:val="32"/>
          <w14:textFill>
            <w14:solidFill>
              <w14:schemeClr w14:val="tx1"/>
            </w14:solidFill>
          </w14:textFill>
        </w:rPr>
        <w:t>分、</w:t>
      </w:r>
      <w:r>
        <w:rPr>
          <w:rFonts w:ascii="方正仿宋简体" w:hAnsi="宋体" w:eastAsia="方正仿宋简体" w:cs="Times New Roman"/>
          <w:b/>
          <w:color w:val="000000" w:themeColor="text1"/>
          <w:sz w:val="32"/>
          <w:szCs w:val="32"/>
          <w14:textFill>
            <w14:solidFill>
              <w14:schemeClr w14:val="tx1"/>
            </w14:solidFill>
          </w14:textFill>
        </w:rPr>
        <w:t>4</w:t>
      </w:r>
      <w:r>
        <w:rPr>
          <w:rFonts w:hint="eastAsia" w:ascii="方正仿宋简体" w:hAnsi="宋体" w:eastAsia="方正仿宋简体" w:cs="Times New Roman"/>
          <w:b/>
          <w:color w:val="000000" w:themeColor="text1"/>
          <w:sz w:val="32"/>
          <w:szCs w:val="32"/>
          <w14:textFill>
            <w14:solidFill>
              <w14:schemeClr w14:val="tx1"/>
            </w14:solidFill>
          </w14:textFill>
        </w:rPr>
        <w:t>分、</w:t>
      </w:r>
      <w:r>
        <w:rPr>
          <w:rFonts w:ascii="方正仿宋简体" w:hAnsi="宋体" w:eastAsia="方正仿宋简体" w:cs="Times New Roman"/>
          <w:b/>
          <w:color w:val="000000" w:themeColor="text1"/>
          <w:sz w:val="32"/>
          <w:szCs w:val="32"/>
          <w14:textFill>
            <w14:solidFill>
              <w14:schemeClr w14:val="tx1"/>
            </w14:solidFill>
          </w14:textFill>
        </w:rPr>
        <w:t>8</w:t>
      </w:r>
      <w:r>
        <w:rPr>
          <w:rFonts w:hint="eastAsia" w:ascii="方正仿宋简体" w:hAnsi="宋体" w:eastAsia="方正仿宋简体" w:cs="Times New Roman"/>
          <w:b/>
          <w:color w:val="000000" w:themeColor="text1"/>
          <w:sz w:val="32"/>
          <w:szCs w:val="32"/>
          <w14:textFill>
            <w14:solidFill>
              <w14:schemeClr w14:val="tx1"/>
            </w14:solidFill>
          </w14:textFill>
        </w:rPr>
        <w:t>分、</w:t>
      </w:r>
      <w:r>
        <w:rPr>
          <w:rFonts w:ascii="方正仿宋简体" w:hAnsi="宋体" w:eastAsia="方正仿宋简体" w:cs="Times New Roman"/>
          <w:b/>
          <w:color w:val="000000" w:themeColor="text1"/>
          <w:sz w:val="32"/>
          <w:szCs w:val="32"/>
          <w14:textFill>
            <w14:solidFill>
              <w14:schemeClr w14:val="tx1"/>
            </w14:solidFill>
          </w14:textFill>
        </w:rPr>
        <w:t>10</w:t>
      </w:r>
      <w:r>
        <w:rPr>
          <w:rFonts w:hint="eastAsia" w:ascii="方正仿宋简体" w:hAnsi="宋体" w:eastAsia="方正仿宋简体" w:cs="Times New Roman"/>
          <w:b/>
          <w:color w:val="000000" w:themeColor="text1"/>
          <w:sz w:val="32"/>
          <w:szCs w:val="32"/>
          <w14:textFill>
            <w14:solidFill>
              <w14:schemeClr w14:val="tx1"/>
            </w14:solidFill>
          </w14:textFill>
        </w:rPr>
        <w:t>分；</w:t>
      </w:r>
      <w:r>
        <w:rPr>
          <w:rFonts w:hint="eastAsia" w:ascii="方正仿宋简体" w:hAnsi="宋体" w:eastAsia="方正仿宋简体" w:cs="方正仿宋简体"/>
          <w:b/>
          <w:color w:val="000000" w:themeColor="text1"/>
          <w:sz w:val="32"/>
          <w:szCs w:val="32"/>
          <w14:textFill>
            <w14:solidFill>
              <w14:schemeClr w14:val="tx1"/>
            </w14:solidFill>
          </w14:textFill>
        </w:rPr>
        <w:t>加重分是在基础分上视失信行为造成后果的严重程度增加的分值，分值区间</w:t>
      </w:r>
      <w:r>
        <w:rPr>
          <w:rFonts w:ascii="方正仿宋简体" w:hAnsi="宋体" w:eastAsia="方正仿宋简体" w:cs="方正仿宋简体"/>
          <w:b/>
          <w:color w:val="000000" w:themeColor="text1"/>
          <w:sz w:val="32"/>
          <w:szCs w:val="32"/>
          <w14:textFill>
            <w14:solidFill>
              <w14:schemeClr w14:val="tx1"/>
            </w14:solidFill>
          </w14:textFill>
        </w:rPr>
        <w:t>0</w:t>
      </w:r>
      <w:r>
        <w:rPr>
          <w:rFonts w:hint="eastAsia" w:ascii="方正仿宋简体" w:hAnsi="宋体" w:eastAsia="方正仿宋简体" w:cs="方正仿宋简体"/>
          <w:b/>
          <w:color w:val="000000" w:themeColor="text1"/>
          <w:sz w:val="32"/>
          <w:szCs w:val="32"/>
          <w14:textFill>
            <w14:solidFill>
              <w14:schemeClr w14:val="tx1"/>
            </w14:solidFill>
          </w14:textFill>
        </w:rPr>
        <w:t>～</w:t>
      </w:r>
      <w:r>
        <w:rPr>
          <w:rFonts w:ascii="方正仿宋简体" w:hAnsi="宋体" w:eastAsia="方正仿宋简体" w:cs="方正仿宋简体"/>
          <w:b/>
          <w:color w:val="000000" w:themeColor="text1"/>
          <w:sz w:val="32"/>
          <w:szCs w:val="32"/>
          <w14:textFill>
            <w14:solidFill>
              <w14:schemeClr w14:val="tx1"/>
            </w14:solidFill>
          </w14:textFill>
        </w:rPr>
        <w:t>2</w:t>
      </w:r>
      <w:r>
        <w:rPr>
          <w:rFonts w:hint="eastAsia" w:ascii="方正仿宋简体" w:hAnsi="宋体" w:eastAsia="方正仿宋简体" w:cs="方正仿宋简体"/>
          <w:b/>
          <w:color w:val="000000" w:themeColor="text1"/>
          <w:sz w:val="32"/>
          <w:szCs w:val="32"/>
          <w14:textFill>
            <w14:solidFill>
              <w14:schemeClr w14:val="tx1"/>
            </w14:solidFill>
          </w14:textFill>
        </w:rPr>
        <w:t>分（以</w:t>
      </w:r>
      <w:r>
        <w:rPr>
          <w:rFonts w:ascii="方正仿宋简体" w:hAnsi="宋体" w:eastAsia="方正仿宋简体" w:cs="方正仿宋简体"/>
          <w:b/>
          <w:color w:val="000000" w:themeColor="text1"/>
          <w:sz w:val="32"/>
          <w:szCs w:val="32"/>
          <w14:textFill>
            <w14:solidFill>
              <w14:schemeClr w14:val="tx1"/>
            </w14:solidFill>
          </w14:textFill>
        </w:rPr>
        <w:t>0.5</w:t>
      </w:r>
      <w:r>
        <w:rPr>
          <w:rFonts w:hint="eastAsia" w:ascii="方正仿宋简体" w:hAnsi="宋体" w:eastAsia="方正仿宋简体" w:cs="方正仿宋简体"/>
          <w:b/>
          <w:color w:val="000000" w:themeColor="text1"/>
          <w:sz w:val="32"/>
          <w:szCs w:val="32"/>
          <w14:textFill>
            <w14:solidFill>
              <w14:schemeClr w14:val="tx1"/>
            </w14:solidFill>
          </w14:textFill>
        </w:rPr>
        <w:t>的倍数记分）。</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方正仿宋简体"/>
          <w:b/>
          <w:color w:val="000000" w:themeColor="text1"/>
          <w:sz w:val="32"/>
          <w:szCs w:val="32"/>
          <w14:textFill>
            <w14:solidFill>
              <w14:schemeClr w14:val="tx1"/>
            </w14:solidFill>
          </w14:textFill>
        </w:rPr>
        <w:t>基础分和加重分之和为该次失信行为的失信记分，</w:t>
      </w:r>
      <w:r>
        <w:rPr>
          <w:rFonts w:hint="eastAsia" w:ascii="方正仿宋简体" w:hAnsi="宋体" w:eastAsia="方正仿宋简体" w:cs="Times New Roman"/>
          <w:b/>
          <w:color w:val="000000" w:themeColor="text1"/>
          <w:sz w:val="32"/>
          <w:szCs w:val="32"/>
          <w14:textFill>
            <w14:solidFill>
              <w14:schemeClr w14:val="tx1"/>
            </w14:solidFill>
          </w14:textFill>
        </w:rPr>
        <w:t>有效期三年（投标人失信行为分类、分级与记分标准详见附件1）。</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第十四条  </w:t>
      </w:r>
      <w:r>
        <w:rPr>
          <w:rFonts w:hint="eastAsia" w:ascii="方正仿宋简体" w:hAnsi="宋体" w:eastAsia="方正仿宋简体" w:cs="Times New Roman"/>
          <w:b/>
          <w:color w:val="000000" w:themeColor="text1"/>
          <w:sz w:val="32"/>
          <w:szCs w:val="32"/>
          <w14:textFill>
            <w14:solidFill>
              <w14:schemeClr w14:val="tx1"/>
            </w14:solidFill>
          </w14:textFill>
        </w:rPr>
        <w:t>同一投标人记分有效期内的所有失信记分累加，为该投标人的失信积分。</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Times New Roman"/>
          <w:b/>
          <w:color w:val="000000" w:themeColor="text1"/>
          <w:sz w:val="32"/>
          <w:szCs w:val="32"/>
          <w14:textFill>
            <w14:solidFill>
              <w14:schemeClr w14:val="tx1"/>
            </w14:solidFill>
          </w14:textFill>
        </w:rPr>
        <w:t>同一次失信行为涉及多个投标人的，应对涉及的多个投标人分别记分。</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Times New Roman"/>
          <w:b/>
          <w:color w:val="000000" w:themeColor="text1"/>
          <w:sz w:val="32"/>
          <w:szCs w:val="32"/>
          <w14:textFill>
            <w14:solidFill>
              <w14:schemeClr w14:val="tx1"/>
            </w14:solidFill>
          </w14:textFill>
        </w:rPr>
        <w:t>同一投标人在同一项目招投标过程中，发生的不同失信行为分别记分，不同标段（包）的失信行为分别记分。</w:t>
      </w:r>
    </w:p>
    <w:p>
      <w:pPr>
        <w:overflowPunct w:val="0"/>
        <w:adjustRightInd w:val="0"/>
        <w:spacing w:after="0" w:line="560" w:lineRule="atLeast"/>
        <w:ind w:firstLine="680" w:firstLineChars="200"/>
        <w:rPr>
          <w:rFonts w:ascii="方正仿宋简体" w:hAnsi="宋体" w:eastAsia="方正仿宋简体" w:cs="Times New Roman"/>
          <w:b/>
          <w:color w:val="000000" w:themeColor="text1"/>
          <w:sz w:val="32"/>
          <w:szCs w:val="32"/>
          <w14:textFill>
            <w14:solidFill>
              <w14:schemeClr w14:val="tx1"/>
            </w14:solidFill>
          </w14:textFill>
        </w:rPr>
      </w:pPr>
      <w:r>
        <w:rPr>
          <w:rFonts w:hint="eastAsia" w:ascii="方正仿宋简体" w:hAnsi="宋体" w:eastAsia="方正仿宋简体" w:cs="Times New Roman"/>
          <w:b/>
          <w:color w:val="000000" w:themeColor="text1"/>
          <w:sz w:val="32"/>
          <w:szCs w:val="32"/>
          <w14:textFill>
            <w14:solidFill>
              <w14:schemeClr w14:val="tx1"/>
            </w14:solidFill>
          </w14:textFill>
        </w:rPr>
        <w:t>同一投标人在失信行为记分有效期内再次出现同一种失信行为，基础分应双倍记分。</w:t>
      </w:r>
    </w:p>
    <w:p>
      <w:pPr>
        <w:keepNext w:val="0"/>
        <w:keepLines w:val="0"/>
        <w:widowControl w:val="0"/>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pPr>
      <w:r>
        <w:rPr>
          <w:rFonts w:hint="eastAsia" w:ascii="方正小标宋简体" w:hAnsi="Times New Roman" w:eastAsia="方正小标宋简体" w:cs="方正小标宋简体"/>
          <w:b/>
          <w:bCs w:val="0"/>
          <w:color w:val="000000" w:themeColor="text1"/>
          <w:kern w:val="44"/>
          <w:sz w:val="32"/>
          <w:szCs w:val="32"/>
          <w:lang w:val="en-US" w:eastAsia="zh-CN" w:bidi="ar-SA"/>
          <w14:textFill>
            <w14:solidFill>
              <w14:schemeClr w14:val="tx1"/>
            </w14:solidFill>
          </w14:textFill>
        </w:rPr>
        <w:t>第五章  失信行为惩戒</w:t>
      </w:r>
    </w:p>
    <w:p>
      <w:pPr>
        <w:overflowPunct w:val="0"/>
        <w:adjustRightInd w:val="0"/>
        <w:spacing w:after="0" w:line="560" w:lineRule="atLeast"/>
        <w:ind w:firstLine="680" w:firstLineChars="200"/>
        <w:rPr>
          <w:rFonts w:ascii="方正仿宋简体" w:hAnsi="Times New Roman" w:eastAsia="方正仿宋简体" w:cs="方正仿宋简体"/>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第二十一条  </w:t>
      </w:r>
      <w:r>
        <w:rPr>
          <w:rFonts w:hint="eastAsia" w:ascii="方正仿宋简体" w:hAnsi="Times New Roman" w:eastAsia="方正仿宋简体" w:cs="Times New Roman"/>
          <w:b/>
          <w:color w:val="000000" w:themeColor="text1"/>
          <w:sz w:val="32"/>
          <w:szCs w:val="32"/>
          <w14:textFill>
            <w14:solidFill>
              <w14:schemeClr w14:val="tx1"/>
            </w14:solidFill>
          </w14:textFill>
        </w:rPr>
        <w:t>集</w:t>
      </w:r>
      <w:r>
        <w:rPr>
          <w:rFonts w:hint="eastAsia" w:ascii="方正仿宋简体" w:hAnsi="Times New Roman" w:eastAsia="方正仿宋简体" w:cs="Times New Roman"/>
          <w:b/>
          <w:color w:val="000000" w:themeColor="text1"/>
          <w:spacing w:val="-6"/>
          <w:sz w:val="32"/>
          <w:szCs w:val="32"/>
          <w14:textFill>
            <w14:solidFill>
              <w14:schemeClr w14:val="tx1"/>
            </w14:solidFill>
          </w14:textFill>
        </w:rPr>
        <w:t>团公司对失信行为人的惩戒以失信积分为基础，</w:t>
      </w:r>
      <w:r>
        <w:rPr>
          <w:rFonts w:hint="eastAsia" w:ascii="方正仿宋简体" w:hAnsi="Times New Roman" w:eastAsia="方正仿宋简体" w:cs="方正仿宋简体"/>
          <w:b/>
          <w:color w:val="000000" w:themeColor="text1"/>
          <w:sz w:val="32"/>
          <w:szCs w:val="32"/>
          <w14:textFill>
            <w14:solidFill>
              <w14:schemeClr w14:val="tx1"/>
            </w14:solidFill>
          </w14:textFill>
        </w:rPr>
        <w:t>惩戒措施包括失信加价或扣分、暂停投标资格、取消投标资格。</w:t>
      </w:r>
    </w:p>
    <w:p>
      <w:pPr>
        <w:overflowPunct w:val="0"/>
        <w:adjustRightInd w:val="0"/>
        <w:spacing w:after="0" w:line="560" w:lineRule="atLeast"/>
        <w:ind w:firstLine="680" w:firstLineChars="200"/>
        <w:rPr>
          <w:rFonts w:ascii="方正仿宋简体" w:hAnsi="Times New Roman" w:eastAsia="方正仿宋简体" w:cs="方正仿宋简体"/>
          <w:b/>
          <w:color w:val="000000" w:themeColor="text1"/>
          <w:sz w:val="32"/>
          <w:szCs w:val="32"/>
          <w14:textFill>
            <w14:solidFill>
              <w14:schemeClr w14:val="tx1"/>
            </w14:solidFill>
          </w14:textFill>
        </w:rPr>
      </w:pPr>
      <w:r>
        <w:rPr>
          <w:rFonts w:hint="eastAsia" w:ascii="方正黑体简体" w:hAnsi="宋体" w:eastAsia="方正黑体简体" w:cs="方正仿宋简体"/>
          <w:b/>
          <w:color w:val="000000" w:themeColor="text1"/>
          <w:sz w:val="32"/>
          <w:szCs w:val="32"/>
          <w14:textFill>
            <w14:solidFill>
              <w14:schemeClr w14:val="tx1"/>
            </w14:solidFill>
          </w14:textFill>
        </w:rPr>
        <w:t xml:space="preserve">第二十三条  </w:t>
      </w:r>
      <w:r>
        <w:rPr>
          <w:rFonts w:hint="eastAsia" w:ascii="方正仿宋简体" w:hAnsi="Times New Roman" w:eastAsia="方正仿宋简体" w:cs="Times New Roman"/>
          <w:b/>
          <w:color w:val="000000" w:themeColor="text1"/>
          <w:sz w:val="32"/>
          <w:szCs w:val="32"/>
          <w14:textFill>
            <w14:solidFill>
              <w14:schemeClr w14:val="tx1"/>
            </w14:solidFill>
          </w14:textFill>
        </w:rPr>
        <w:t>失信</w:t>
      </w:r>
      <w:r>
        <w:rPr>
          <w:rFonts w:hint="eastAsia" w:ascii="方正仿宋简体" w:hAnsi="Times New Roman" w:eastAsia="方正仿宋简体" w:cs="方正仿宋简体"/>
          <w:b/>
          <w:color w:val="000000" w:themeColor="text1"/>
          <w:sz w:val="32"/>
          <w:szCs w:val="32"/>
          <w14:textFill>
            <w14:solidFill>
              <w14:schemeClr w14:val="tx1"/>
            </w14:solidFill>
          </w14:textFill>
        </w:rPr>
        <w:t>加价</w:t>
      </w:r>
      <w:r>
        <w:rPr>
          <w:rFonts w:hint="eastAsia" w:ascii="方正仿宋简体" w:hAnsi="Times New Roman" w:eastAsia="方正仿宋简体" w:cs="Times New Roman"/>
          <w:b/>
          <w:color w:val="000000" w:themeColor="text1"/>
          <w:sz w:val="32"/>
          <w:szCs w:val="32"/>
          <w14:textFill>
            <w14:solidFill>
              <w14:schemeClr w14:val="tx1"/>
            </w14:solidFill>
          </w14:textFill>
        </w:rPr>
        <w:t>。</w:t>
      </w:r>
      <w:r>
        <w:rPr>
          <w:rFonts w:hint="eastAsia" w:ascii="方正仿宋简体" w:hAnsi="Times New Roman" w:eastAsia="方正仿宋简体" w:cs="方正仿宋简体"/>
          <w:b/>
          <w:color w:val="000000" w:themeColor="text1"/>
          <w:sz w:val="32"/>
          <w:szCs w:val="32"/>
          <w14:textFill>
            <w14:solidFill>
              <w14:schemeClr w14:val="tx1"/>
            </w14:solidFill>
          </w14:textFill>
        </w:rPr>
        <w:t>评标办法采用经评审的最低投标价</w:t>
      </w:r>
      <w:r>
        <w:rPr>
          <w:rFonts w:hint="eastAsia" w:ascii="方正仿宋简体" w:hAnsi="Times New Roman" w:eastAsia="方正仿宋简体" w:cs="方正仿宋简体"/>
          <w:b/>
          <w:color w:val="000000" w:themeColor="text1"/>
          <w:spacing w:val="-6"/>
          <w:sz w:val="32"/>
          <w:szCs w:val="32"/>
          <w14:textFill>
            <w14:solidFill>
              <w14:schemeClr w14:val="tx1"/>
            </w14:solidFill>
          </w14:textFill>
        </w:rPr>
        <w:t>法时，将失信积分折算为失信加价，计入评标价格。计算公式如下：</w:t>
      </w:r>
    </w:p>
    <w:p>
      <w:pPr>
        <w:overflowPunct w:val="0"/>
        <w:adjustRightInd w:val="0"/>
        <w:spacing w:after="0" w:line="560" w:lineRule="atLeast"/>
        <w:ind w:firstLine="0" w:firstLineChars="0"/>
        <w:rPr>
          <w:rFonts w:ascii="方正仿宋简体" w:hAnsi="宋体" w:eastAsia="方正仿宋简体" w:cs="Times New Roman"/>
          <w:b/>
          <w:color w:val="000000" w:themeColor="text1"/>
          <w:sz w:val="32"/>
          <w:szCs w:val="32"/>
          <w14:textFill>
            <w14:solidFill>
              <w14:schemeClr w14:val="tx1"/>
            </w14:solidFill>
          </w14:textFill>
        </w:rPr>
      </w:pPr>
      <m:oMathPara>
        <m:oMath>
          <m:r>
            <m:rPr>
              <m:sty m:val="b"/>
            </m:rPr>
            <w:rPr>
              <w:rFonts w:hint="eastAsia" w:ascii="DejaVu Math TeX Gyre" w:hAnsi="DejaVu Math TeX Gyre" w:eastAsia="方正仿宋简体" w:cs="方正仿宋简体"/>
              <w:color w:val="000000" w:themeColor="text1"/>
              <w:sz w:val="28"/>
              <w:szCs w:val="28"/>
              <w14:textFill>
                <w14:solidFill>
                  <w14:schemeClr w14:val="tx1"/>
                </w14:solidFill>
              </w14:textFill>
            </w:rPr>
            <m:t>失信</m:t>
          </m:r>
          <m:r>
            <m:rPr>
              <m:sty m:val="b"/>
            </m:rPr>
            <w:rPr>
              <w:rFonts w:hint="default" w:ascii="DejaVu Math TeX Gyre" w:hAnsi="DejaVu Math TeX Gyre" w:eastAsia="方正仿宋简体" w:cs="方正仿宋简体"/>
              <w:color w:val="000000" w:themeColor="text1"/>
              <w:sz w:val="28"/>
              <w:szCs w:val="28"/>
              <w14:textFill>
                <w14:solidFill>
                  <w14:schemeClr w14:val="tx1"/>
                </w14:solidFill>
              </w14:textFill>
            </w:rPr>
            <m:t>加价</m:t>
          </m:r>
          <m:r>
            <m:rPr>
              <m:sty m:val="b"/>
            </m:rPr>
            <w:rPr>
              <w:rFonts w:hint="eastAsia" w:ascii="DejaVu Math TeX Gyre" w:hAnsi="DejaVu Math TeX Gyre" w:eastAsia="方正仿宋简体" w:cs="方正仿宋简体"/>
              <w:color w:val="000000" w:themeColor="text1"/>
              <w:sz w:val="28"/>
              <w:szCs w:val="28"/>
              <w14:textFill>
                <w14:solidFill>
                  <w14:schemeClr w14:val="tx1"/>
                </w14:solidFill>
              </w14:textFill>
            </w:rPr>
            <m:t>=</m:t>
          </m:r>
          <m:r>
            <m:rPr>
              <m:sty m:val="b"/>
            </m:rPr>
            <w:rPr>
              <w:rFonts w:hint="default" w:ascii="DejaVu Math TeX Gyre" w:hAnsi="DejaVu Math TeX Gyre" w:eastAsia="方正仿宋简体" w:cs="方正仿宋简体"/>
              <w:color w:val="000000" w:themeColor="text1"/>
              <w:sz w:val="28"/>
              <w:szCs w:val="28"/>
              <w14:textFill>
                <w14:solidFill>
                  <w14:schemeClr w14:val="tx1"/>
                </w14:solidFill>
              </w14:textFill>
            </w:rPr>
            <m:t>投标报价</m:t>
          </m:r>
          <m:r>
            <m:rPr>
              <m:sty m:val="b"/>
            </m:rPr>
            <w:rPr>
              <w:rFonts w:hint="eastAsia" w:ascii="DejaVu Math TeX Gyre" w:hAnsi="DejaVu Math TeX Gyre" w:eastAsia="方正仿宋简体" w:cs="方正仿宋简体"/>
              <w:color w:val="000000" w:themeColor="text1"/>
              <w:sz w:val="28"/>
              <w:szCs w:val="28"/>
              <w14:textFill>
                <w14:solidFill>
                  <w14:schemeClr w14:val="tx1"/>
                </w14:solidFill>
              </w14:textFill>
            </w:rPr>
            <m:t>×</m:t>
          </m:r>
          <m:f>
            <m:fPr>
              <m:ctrlPr>
                <w:rPr>
                  <w:rFonts w:hint="eastAsia" w:ascii="Cambria Math" w:hAnsi="Cambria Math" w:eastAsia="方正仿宋简体" w:cs="方正仿宋简体"/>
                  <w:b/>
                  <w:color w:val="000000" w:themeColor="text1"/>
                  <w:sz w:val="28"/>
                  <w:szCs w:val="28"/>
                  <w14:textFill>
                    <w14:solidFill>
                      <w14:schemeClr w14:val="tx1"/>
                    </w14:solidFill>
                  </w14:textFill>
                </w:rPr>
              </m:ctrlPr>
            </m:fPr>
            <m:num>
              <m:r>
                <m:rPr>
                  <m:sty m:val="b"/>
                </m:rPr>
                <w:rPr>
                  <w:rFonts w:hint="eastAsia" w:ascii="Cambria Math" w:hAnsi="Cambria Math" w:eastAsia="方正仿宋简体" w:cs="方正仿宋简体"/>
                  <w:color w:val="000000" w:themeColor="text1"/>
                  <w:sz w:val="28"/>
                  <w:szCs w:val="28"/>
                  <w14:textFill>
                    <w14:solidFill>
                      <w14:schemeClr w14:val="tx1"/>
                    </w14:solidFill>
                  </w14:textFill>
                </w:rPr>
                <m:t>失信积分</m:t>
              </m:r>
              <m:ctrlPr>
                <w:rPr>
                  <w:rFonts w:hint="eastAsia" w:ascii="Cambria Math" w:hAnsi="Cambria Math" w:eastAsia="方正仿宋简体" w:cs="方正仿宋简体"/>
                  <w:b/>
                  <w:color w:val="000000" w:themeColor="text1"/>
                  <w:sz w:val="28"/>
                  <w:szCs w:val="28"/>
                  <w14:textFill>
                    <w14:solidFill>
                      <w14:schemeClr w14:val="tx1"/>
                    </w14:solidFill>
                  </w14:textFill>
                </w:rPr>
              </m:ctrlPr>
            </m:num>
            <m:den>
              <m:r>
                <m:rPr>
                  <m:sty m:val="p"/>
                </m:rPr>
                <w:rPr>
                  <w:rFonts w:hint="eastAsia" w:ascii="Cambria Math" w:hAnsi="Cambria Math" w:eastAsia="方正仿宋简体" w:cs="方正仿宋简体"/>
                  <w:color w:val="000000" w:themeColor="text1"/>
                  <w14:textFill>
                    <w14:solidFill>
                      <w14:schemeClr w14:val="tx1"/>
                    </w14:solidFill>
                  </w14:textFill>
                </w:rPr>
                <m:t>100</m:t>
              </m:r>
              <m:ctrlPr>
                <w:rPr>
                  <w:rFonts w:hint="eastAsia" w:ascii="Cambria Math" w:hAnsi="Cambria Math" w:eastAsia="方正仿宋简体" w:cs="方正仿宋简体"/>
                  <w:b/>
                  <w:color w:val="000000" w:themeColor="text1"/>
                  <w:sz w:val="28"/>
                  <w:szCs w:val="28"/>
                  <w14:textFill>
                    <w14:solidFill>
                      <w14:schemeClr w14:val="tx1"/>
                    </w14:solidFill>
                  </w14:textFill>
                </w:rPr>
              </m:ctrlPr>
            </m:den>
          </m:f>
        </m:oMath>
      </m:oMathPara>
    </w:p>
    <w:p>
      <w:pPr>
        <w:overflowPunct w:val="0"/>
        <w:adjustRightInd w:val="0"/>
        <w:spacing w:after="0" w:line="560" w:lineRule="atLeast"/>
        <w:ind w:firstLine="680" w:firstLineChars="200"/>
        <w:rPr>
          <w:rFonts w:ascii="方正仿宋简体" w:hAnsi="Times New Roman" w:eastAsia="方正仿宋简体" w:cs="Times New Roman"/>
          <w:b/>
          <w:color w:val="000000" w:themeColor="text1"/>
          <w:sz w:val="32"/>
          <w:szCs w:val="32"/>
          <w14:textFill>
            <w14:solidFill>
              <w14:schemeClr w14:val="tx1"/>
            </w14:solidFill>
          </w14:textFill>
        </w:rPr>
      </w:pPr>
      <w:r>
        <w:rPr>
          <w:rFonts w:hint="eastAsia" w:ascii="方正黑体简体" w:hAnsi="Times New Roman" w:eastAsia="方正黑体简体" w:cs="方正仿宋简体"/>
          <w:b/>
          <w:color w:val="000000" w:themeColor="text1"/>
          <w:sz w:val="32"/>
          <w:szCs w:val="32"/>
          <w14:textFill>
            <w14:solidFill>
              <w14:schemeClr w14:val="tx1"/>
            </w14:solidFill>
          </w14:textFill>
        </w:rPr>
        <w:t xml:space="preserve">第二十四条  </w:t>
      </w:r>
      <w:r>
        <w:rPr>
          <w:rFonts w:hint="eastAsia" w:ascii="方正仿宋简体" w:hAnsi="Times New Roman" w:eastAsia="方正仿宋简体" w:cs="方正仿宋简体"/>
          <w:b/>
          <w:color w:val="000000" w:themeColor="text1"/>
          <w:sz w:val="32"/>
          <w:szCs w:val="32"/>
          <w14:textFill>
            <w14:solidFill>
              <w14:schemeClr w14:val="tx1"/>
            </w14:solidFill>
          </w14:textFill>
        </w:rPr>
        <w:t>失信扣分。评标办法采用综合评估法时，将失信积分折算为失信扣分计入商务分值，失信分权重不低于商务分值的10%。</w:t>
      </w:r>
      <w:r>
        <w:rPr>
          <w:rFonts w:hint="eastAsia" w:ascii="方正仿宋简体" w:hAnsi="Times New Roman" w:eastAsia="方正仿宋简体" w:cs="Times New Roman"/>
          <w:b/>
          <w:color w:val="000000" w:themeColor="text1"/>
          <w:sz w:val="32"/>
          <w:szCs w:val="32"/>
          <w14:textFill>
            <w14:solidFill>
              <w14:schemeClr w14:val="tx1"/>
            </w14:solidFill>
          </w14:textFill>
        </w:rPr>
        <w:t>计算公式如下：</w:t>
      </w:r>
    </w:p>
    <w:p>
      <w:pPr>
        <w:overflowPunct w:val="0"/>
        <w:adjustRightInd w:val="0"/>
        <w:spacing w:after="0" w:line="560" w:lineRule="atLeast"/>
        <w:ind w:firstLine="600" w:firstLineChars="200"/>
        <w:rPr>
          <w:rFonts w:ascii="方正仿宋简体" w:hAnsi="Times New Roman" w:eastAsia="方正仿宋简体" w:cs="Times New Roman"/>
          <w:b/>
          <w:color w:val="000000" w:themeColor="text1"/>
          <w:sz w:val="32"/>
          <w:szCs w:val="32"/>
          <w14:textFill>
            <w14:solidFill>
              <w14:schemeClr w14:val="tx1"/>
            </w14:solidFill>
          </w14:textFill>
        </w:rPr>
      </w:pPr>
      <m:oMathPara>
        <m:oMath>
          <m:r>
            <m:rPr>
              <m:sty m:val="b"/>
            </m:rPr>
            <w:rPr>
              <w:rFonts w:hint="eastAsia" w:ascii="DejaVu Math TeX Gyre" w:hAnsi="DejaVu Math TeX Gyre" w:eastAsia="方正仿宋简体" w:cs="方正仿宋简体"/>
              <w:color w:val="000000" w:themeColor="text1"/>
              <w:sz w:val="28"/>
              <w:szCs w:val="28"/>
              <w14:textFill>
                <w14:solidFill>
                  <w14:schemeClr w14:val="tx1"/>
                </w14:solidFill>
              </w14:textFill>
            </w:rPr>
            <m:t>失信扣分=商务分值（不含报价分值）×失信权重×</m:t>
          </m:r>
          <m:f>
            <m:fPr>
              <m:ctrlPr>
                <w:rPr>
                  <w:rFonts w:hint="eastAsia" w:ascii="DejaVu Math TeX Gyre" w:hAnsi="DejaVu Math TeX Gyre" w:eastAsia="方正仿宋简体" w:cs="方正仿宋简体"/>
                  <w:b/>
                  <w:color w:val="000000" w:themeColor="text1"/>
                  <w:sz w:val="28"/>
                  <w:szCs w:val="28"/>
                  <w14:textFill>
                    <w14:solidFill>
                      <w14:schemeClr w14:val="tx1"/>
                    </w14:solidFill>
                  </w14:textFill>
                </w:rPr>
              </m:ctrlPr>
            </m:fPr>
            <m:num>
              <m:r>
                <m:rPr>
                  <m:sty m:val="b"/>
                </m:rPr>
                <w:rPr>
                  <w:rFonts w:hint="eastAsia" w:ascii="DejaVu Math TeX Gyre" w:hAnsi="DejaVu Math TeX Gyre" w:eastAsia="方正仿宋简体" w:cs="方正仿宋简体"/>
                  <w:color w:val="000000" w:themeColor="text1"/>
                  <w:sz w:val="28"/>
                  <w:szCs w:val="28"/>
                  <w14:textFill>
                    <w14:solidFill>
                      <w14:schemeClr w14:val="tx1"/>
                    </w14:solidFill>
                  </w14:textFill>
                </w:rPr>
                <m:t>失信积分</m:t>
              </m:r>
              <m:ctrlPr>
                <w:rPr>
                  <w:rFonts w:hint="eastAsia" w:ascii="DejaVu Math TeX Gyre" w:hAnsi="DejaVu Math TeX Gyre" w:eastAsia="方正仿宋简体" w:cs="方正仿宋简体"/>
                  <w:b/>
                  <w:color w:val="000000" w:themeColor="text1"/>
                  <w:sz w:val="28"/>
                  <w:szCs w:val="28"/>
                  <w14:textFill>
                    <w14:solidFill>
                      <w14:schemeClr w14:val="tx1"/>
                    </w14:solidFill>
                  </w14:textFill>
                </w:rPr>
              </m:ctrlPr>
            </m:num>
            <m:den>
              <m:r>
                <m:rPr>
                  <m:sty m:val="p"/>
                </m:rPr>
                <w:rPr>
                  <w:rFonts w:hint="default" w:ascii="DejaVu Math TeX Gyre" w:hAnsi="DejaVu Math TeX Gyre" w:eastAsia="方正仿宋简体" w:cs="方正仿宋简体"/>
                  <w:color w:val="000000" w:themeColor="text1"/>
                  <w:sz w:val="28"/>
                  <w:szCs w:val="28"/>
                  <w14:textFill>
                    <w14:solidFill>
                      <w14:schemeClr w14:val="tx1"/>
                    </w14:solidFill>
                  </w14:textFill>
                </w:rPr>
                <m:t>10</m:t>
              </m:r>
              <m:ctrlPr>
                <w:rPr>
                  <w:rFonts w:hint="eastAsia" w:ascii="DejaVu Math TeX Gyre" w:hAnsi="DejaVu Math TeX Gyre" w:eastAsia="方正仿宋简体" w:cs="方正仿宋简体"/>
                  <w:b/>
                  <w:color w:val="000000" w:themeColor="text1"/>
                  <w:sz w:val="28"/>
                  <w:szCs w:val="28"/>
                  <w14:textFill>
                    <w14:solidFill>
                      <w14:schemeClr w14:val="tx1"/>
                    </w14:solidFill>
                  </w14:textFill>
                </w:rPr>
              </m:ctrlPr>
            </m:den>
          </m:f>
        </m:oMath>
      </m:oMathPara>
    </w:p>
    <w:p>
      <w:pPr>
        <w:overflowPunct w:val="0"/>
        <w:adjustRightInd w:val="0"/>
        <w:spacing w:after="0" w:line="560" w:lineRule="atLeast"/>
        <w:ind w:firstLine="680" w:firstLineChars="200"/>
        <w:rPr>
          <w:rFonts w:ascii="方正仿宋简体" w:hAnsi="Times New Roman" w:eastAsia="方正仿宋简体" w:cs="方正仿宋简体"/>
          <w:b/>
          <w:color w:val="000000" w:themeColor="text1"/>
          <w:sz w:val="32"/>
          <w:szCs w:val="32"/>
          <w14:textFill>
            <w14:solidFill>
              <w14:schemeClr w14:val="tx1"/>
            </w14:solidFill>
          </w14:textFill>
        </w:rPr>
      </w:pPr>
      <w:r>
        <w:rPr>
          <w:rFonts w:hint="eastAsia" w:ascii="方正黑体简体" w:hAnsi="Times New Roman" w:eastAsia="方正黑体简体" w:cs="方正仿宋简体"/>
          <w:b/>
          <w:color w:val="000000" w:themeColor="text1"/>
          <w:sz w:val="32"/>
          <w:szCs w:val="32"/>
          <w14:textFill>
            <w14:solidFill>
              <w14:schemeClr w14:val="tx1"/>
            </w14:solidFill>
          </w14:textFill>
        </w:rPr>
        <w:t xml:space="preserve">第二十五条  </w:t>
      </w:r>
      <w:r>
        <w:rPr>
          <w:rFonts w:hint="eastAsia" w:ascii="方正仿宋简体" w:hAnsi="Times New Roman" w:eastAsia="方正仿宋简体" w:cs="方正仿宋简体"/>
          <w:b/>
          <w:color w:val="000000" w:themeColor="text1"/>
          <w:sz w:val="32"/>
          <w:szCs w:val="32"/>
          <w14:textFill>
            <w14:solidFill>
              <w14:schemeClr w14:val="tx1"/>
            </w14:solidFill>
          </w14:textFill>
        </w:rPr>
        <w:t>暂停投标资格。失信积分达到8分时，暂停失信行为人投标资格半年；失信积分达到9分时，暂停失信行为人投标资格一年；失信积分达到10分时，暂停失信行为人投标资格两年。</w:t>
      </w:r>
    </w:p>
    <w:p>
      <w:pPr>
        <w:overflowPunct w:val="0"/>
        <w:adjustRightInd w:val="0"/>
        <w:spacing w:after="0" w:line="560" w:lineRule="atLeast"/>
        <w:ind w:firstLine="680" w:firstLineChars="200"/>
        <w:rPr>
          <w:rFonts w:ascii="方正仿宋简体" w:hAnsi="Times New Roman" w:eastAsia="方正仿宋简体" w:cs="方正仿宋简体"/>
          <w:b/>
          <w:color w:val="000000" w:themeColor="text1"/>
          <w:spacing w:val="6"/>
          <w:sz w:val="32"/>
          <w:szCs w:val="32"/>
          <w14:textFill>
            <w14:solidFill>
              <w14:schemeClr w14:val="tx1"/>
            </w14:solidFill>
          </w14:textFill>
        </w:rPr>
      </w:pPr>
      <w:r>
        <w:rPr>
          <w:rFonts w:hint="eastAsia" w:ascii="方正仿宋简体" w:hAnsi="Times New Roman" w:eastAsia="方正仿宋简体" w:cs="方正仿宋简体"/>
          <w:b/>
          <w:color w:val="000000" w:themeColor="text1"/>
          <w:sz w:val="32"/>
          <w:szCs w:val="32"/>
          <w14:textFill>
            <w14:solidFill>
              <w14:schemeClr w14:val="tx1"/>
            </w14:solidFill>
          </w14:textFill>
        </w:rPr>
        <w:t>暂</w:t>
      </w:r>
      <w:r>
        <w:rPr>
          <w:rFonts w:hint="eastAsia" w:ascii="方正仿宋简体" w:hAnsi="Times New Roman" w:eastAsia="方正仿宋简体" w:cs="方正仿宋简体"/>
          <w:b/>
          <w:color w:val="000000" w:themeColor="text1"/>
          <w:spacing w:val="6"/>
          <w:sz w:val="32"/>
          <w:szCs w:val="32"/>
          <w14:textFill>
            <w14:solidFill>
              <w14:schemeClr w14:val="tx1"/>
            </w14:solidFill>
          </w14:textFill>
        </w:rPr>
        <w:t>停期满后恢复投标资格，有效期内的失信记分继续执行。</w:t>
      </w:r>
    </w:p>
    <w:p>
      <w:pPr>
        <w:overflowPunct w:val="0"/>
        <w:adjustRightInd w:val="0"/>
        <w:spacing w:after="0" w:line="560" w:lineRule="atLeast"/>
        <w:ind w:firstLine="680" w:firstLineChars="200"/>
        <w:rPr>
          <w:rFonts w:ascii="方正仿宋简体" w:hAnsi="Times New Roman" w:eastAsia="方正仿宋简体" w:cs="方正仿宋简体"/>
          <w:b/>
          <w:color w:val="000000" w:themeColor="text1"/>
          <w:sz w:val="32"/>
          <w:szCs w:val="32"/>
          <w14:textFill>
            <w14:solidFill>
              <w14:schemeClr w14:val="tx1"/>
            </w14:solidFill>
          </w14:textFill>
        </w:rPr>
      </w:pPr>
      <w:r>
        <w:rPr>
          <w:rFonts w:hint="eastAsia" w:ascii="方正黑体简体" w:hAnsi="Times New Roman" w:eastAsia="方正黑体简体" w:cs="方正仿宋简体"/>
          <w:b/>
          <w:color w:val="000000" w:themeColor="text1"/>
          <w:sz w:val="32"/>
          <w:szCs w:val="32"/>
          <w14:textFill>
            <w14:solidFill>
              <w14:schemeClr w14:val="tx1"/>
            </w14:solidFill>
          </w14:textFill>
        </w:rPr>
        <w:t xml:space="preserve">第二十六条  </w:t>
      </w:r>
      <w:r>
        <w:rPr>
          <w:rFonts w:hint="eastAsia" w:ascii="方正仿宋简体" w:hAnsi="Times New Roman" w:eastAsia="方正仿宋简体" w:cs="方正仿宋简体"/>
          <w:b/>
          <w:color w:val="000000" w:themeColor="text1"/>
          <w:sz w:val="32"/>
          <w:szCs w:val="32"/>
          <w14:textFill>
            <w14:solidFill>
              <w14:schemeClr w14:val="tx1"/>
            </w14:solidFill>
          </w14:textFill>
        </w:rPr>
        <w:t>取消投标资格。失信积分超过10分或在暂停期间再次发生失信行为的，取消投标资格三年。列入集团公司“三商”黑名单的，取消投标资格。</w:t>
      </w:r>
    </w:p>
    <w:p>
      <w:pPr>
        <w:overflowPunct w:val="0"/>
        <w:adjustRightInd w:val="0"/>
        <w:spacing w:after="0" w:line="560" w:lineRule="atLeast"/>
        <w:ind w:firstLine="680" w:firstLineChars="200"/>
        <w:rPr>
          <w:rFonts w:ascii="方正仿宋简体" w:hAnsi="Times New Roman" w:eastAsia="方正仿宋简体" w:cs="Times New Roman"/>
          <w:b/>
          <w:color w:val="000000" w:themeColor="text1"/>
          <w:sz w:val="32"/>
          <w:szCs w:val="32"/>
          <w14:textFill>
            <w14:solidFill>
              <w14:schemeClr w14:val="tx1"/>
            </w14:solidFill>
          </w14:textFill>
        </w:rPr>
      </w:pPr>
      <w:r>
        <w:rPr>
          <w:rFonts w:hint="eastAsia" w:ascii="方正黑体简体" w:hAnsi="Times New Roman" w:eastAsia="方正黑体简体" w:cs="方正仿宋简体"/>
          <w:b/>
          <w:color w:val="000000" w:themeColor="text1"/>
          <w:sz w:val="32"/>
          <w:szCs w:val="32"/>
          <w14:textFill>
            <w14:solidFill>
              <w14:schemeClr w14:val="tx1"/>
            </w14:solidFill>
          </w14:textFill>
        </w:rPr>
        <w:t>第二十七条</w:t>
      </w:r>
      <w:r>
        <w:rPr>
          <w:rFonts w:hint="eastAsia" w:ascii="方正仿宋简体" w:hAnsi="Times New Roman" w:eastAsia="方正仿宋简体" w:cs="方正仿宋简体"/>
          <w:b/>
          <w:color w:val="000000" w:themeColor="text1"/>
          <w:sz w:val="32"/>
          <w:szCs w:val="32"/>
          <w14:textFill>
            <w14:solidFill>
              <w14:schemeClr w14:val="tx1"/>
            </w14:solidFill>
          </w14:textFill>
        </w:rPr>
        <w:t xml:space="preserve">  </w:t>
      </w:r>
      <w:r>
        <w:rPr>
          <w:rFonts w:hint="eastAsia" w:ascii="方正仿宋简体" w:hAnsi="Times New Roman" w:eastAsia="方正仿宋简体" w:cs="Times New Roman"/>
          <w:b/>
          <w:color w:val="000000" w:themeColor="text1"/>
          <w:sz w:val="32"/>
          <w:szCs w:val="32"/>
          <w14:textFill>
            <w14:solidFill>
              <w14:schemeClr w14:val="tx1"/>
            </w14:solidFill>
          </w14:textFill>
        </w:rPr>
        <w:t>受到惩戒的法定代表人（或负责人）、委托代理人等自然人在其他法人或组织任法定代表人（或负责人）、委托代理人的，该法人或组织参与所属单位投标应受到同等惩戒。</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1689" w:firstLineChars="497"/>
        <w:rPr>
          <w:rFonts w:ascii="方正仿宋简体" w:hAnsi="宋体" w:eastAsia="方正仿宋简体" w:cs="Times New Roman"/>
          <w:b/>
          <w:color w:val="000000" w:themeColor="text1"/>
          <w:sz w:val="32"/>
          <w:szCs w:val="32"/>
          <w14:textFill>
            <w14:solidFill>
              <w14:schemeClr w14:val="tx1"/>
            </w14:solidFill>
          </w14:textFill>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3"/>
        <w:rPr>
          <w:rFonts w:ascii="方正黑体简体" w:hAnsi="仿宋" w:eastAsia="方正黑体简体" w:cs="仿宋"/>
          <w:b/>
          <w:color w:val="000000" w:themeColor="text1"/>
          <w:kern w:val="0"/>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1474" w:gutter="0"/>
          <w:pgNumType w:start="2"/>
          <w:cols w:space="720" w:num="1"/>
          <w:docGrid w:type="linesAndChars" w:linePitch="579" w:charSpace="4135"/>
        </w:sectPr>
      </w:pPr>
    </w:p>
    <w:p>
      <w:pPr>
        <w:adjustRightInd w:val="0"/>
        <w:spacing w:after="173" w:afterLines="30" w:line="640" w:lineRule="exact"/>
        <w:ind w:firstLine="0" w:firstLineChars="0"/>
        <w:jc w:val="center"/>
        <w:rPr>
          <w:rFonts w:hint="eastAsia" w:ascii="方正黑体简体" w:hAnsi="仿宋" w:eastAsia="方正黑体简体" w:cs="仿宋"/>
          <w:bCs/>
          <w:color w:val="000000" w:themeColor="text1"/>
          <w:kern w:val="0"/>
          <w:sz w:val="24"/>
          <w:szCs w:val="24"/>
          <w14:textFill>
            <w14:solidFill>
              <w14:schemeClr w14:val="tx1"/>
            </w14:solidFill>
          </w14:textFill>
        </w:rPr>
      </w:pPr>
      <w:r>
        <w:rPr>
          <w:rFonts w:hint="eastAsia" w:ascii="方正黑体简体" w:hAnsi="仿宋" w:eastAsia="方正黑体简体" w:cs="仿宋"/>
          <w:bCs/>
          <w:color w:val="000000" w:themeColor="text1"/>
          <w:kern w:val="0"/>
          <w:sz w:val="24"/>
          <w:szCs w:val="24"/>
          <w14:textFill>
            <w14:solidFill>
              <w14:schemeClr w14:val="tx1"/>
            </w14:solidFill>
          </w14:textFill>
        </w:rPr>
        <w:t>附录：投标人失信行为分类、等级划分与记分标准</w:t>
      </w:r>
    </w:p>
    <w:tbl>
      <w:tblPr>
        <w:tblStyle w:val="13"/>
        <w:tblW w:w="515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540"/>
        <w:gridCol w:w="1571"/>
        <w:gridCol w:w="4281"/>
        <w:gridCol w:w="792"/>
        <w:gridCol w:w="809"/>
        <w:gridCol w:w="8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263"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序号</w:t>
            </w: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类别</w:t>
            </w:r>
          </w:p>
        </w:tc>
        <w:tc>
          <w:tcPr>
            <w:tcW w:w="841"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失信行为代码</w:t>
            </w:r>
          </w:p>
        </w:tc>
        <w:tc>
          <w:tcPr>
            <w:tcW w:w="2292"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失信行为</w:t>
            </w:r>
          </w:p>
        </w:tc>
        <w:tc>
          <w:tcPr>
            <w:tcW w:w="424"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等级</w:t>
            </w:r>
          </w:p>
        </w:tc>
        <w:tc>
          <w:tcPr>
            <w:tcW w:w="88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失信记分标准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263"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292"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424"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加重分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弄虚</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作假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投标人通过受让或者租借等方式获取的资格、资质证书，以他人名义投标。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投标人将资格、资质证书等出借、出租、转让他人或为其他单位提供图章、图签。</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投标人使用伪造、变造的资格、资质证书或者许可证件等。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SX-T-XJ-04-B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投标人提供虚假的财务状况、信用状况、票据或业绩等。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投标人提供虚假的项目负责人、主要技术人员简历、资格证书、劳动关系证明、社保证明等。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投标人协助招标人或招标代理机构实施虚假招标。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SX-T-XJ-07-B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投标人在有关部门处理异议、对投标人中标履约能力考查及查办案件调查有关情况时，提供虚假资料、虚假情况或者作伪证。</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SX-T-XJ-08-X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投标人发生的其他弄虚作假行为。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28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串通</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SX-T-CT-01-B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投标人之间协商投标报价等投标文件的实质性内容。</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投标人之间约定部分投标人放弃投标或约定中标人。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属于同一集团、协会、商会等组织成员的投标人按照该组织要求协同投标。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SX-T-CT-04-B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不同投标人的投标文件由同一单位或者个人编制。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不同投标人委托同一单位或者个人办理投标事宜。</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不同投标人的投标文件载明的项目管理成员为同一人。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SX-T-CT-07-B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不同投标人的投标文件异常一致或者投标报价呈规律性差异。</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SX-T-CT-08-B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不同投标人的投标文件出现关键信息或资料相互混装。</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SX-T-CT-09-B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不同投标人的投标保证金从同一单位或者个人的账户转出。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SX-T-CT-10-B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开</w:t>
            </w: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标前，投标人从招标人处获取其他投标人及投标文件有关信息。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投标人直接或者间接获得标底、评标委员会成员等信息。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投标人按招标人明示或者暗示要求压低或者抬高投标报价。</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投标人按招标人授意撤换、修改投标文件。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SX-T-CT-14-B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w:t>
            </w: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标人按招标人明示或者暗示要求为特定投标人中标提供方便。</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串通</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单位负责人为同一人或者存在控股、管理关系的不同单位，参加同一标段投标或者未划分标段的同一招标项目投标，开标后不告知招标人，影响公平竞争的。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SX-T-CT-16-B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经信息化数据分析判定投标人之间存在计价锁号相同或MAC地址相同。</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SX-T-CT-17-B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投标人与招标人之间、投标人与投标人之间为谋求中标排斥其他投标人或者损害招标人利益而采取的其他串通行为。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违约</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SX-T-WY-01-C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中标人的经营、财务状况发生较大变化或者存在违法行为，影响其履约能力而不告知招标人。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中标人无正当理由放弃中标资格的。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中标人无正当理由不与招标人签订合同。</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SX-T-WY-04-C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中标人无正当理由不按规定办理相关手续，拖延合同签订。</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中标人不按照招标文件和投标文件订立合同或订立背离合同实质性内容的其他协议。</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中标人签订合同时向招标人提出附加条件。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SX-T-WY-07-C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不按招标文件要求提交履约保证金。</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SX-T-WY-08-X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投标人中标后发生的其他违约行为。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干扰</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招标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SX-T-GR-01-E</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投标人打听应保密的招标相关信息。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较轻</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1</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SX-T-GR-02-E</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投标人私自向第三方泄露招标文件中涉及招标人秘密信息。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较轻</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1</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SX-T-GR-03-D</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投标截止后，投标人无正当理由撤销投标文件。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一般</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2</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SX-T-GR-04-C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w:t>
            </w: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标人以可能影响合同履行、明显低于成本价等的异常低价竞标。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SX-T-GR-05-C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投标人发生合并、分立等重大变化，不再具备资格预审文件、招标文件规定的资格条件或者其投标影响招标公正性不及时告知招标人。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SX-T-GR-06-C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投标人处于被责令停业，投标资格被暂停或取消，财产被接管、冻结或破产等状态不及时告知招标人。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SX-T-GR-07-C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投标人干扰开标、评标工作正常秩序。</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SX-T-GR-08-C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投标文件出现同项目同一标段其他投标人的信息的。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SX-T-GR-09-B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投标人用威胁、恐吓或其他非法手段诋毁、阻止或排挤其他投标人公平竞争。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SX-T-GR-10-B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投标人用威胁、恐吓或其他非法手段诋毁招标人或者评标委员会成员。</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SX-T-GR-11-B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投标人以行贿或提供其他不正当利益等手段谋取中标。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干扰</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招标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10"/>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10"/>
                <w:kern w:val="0"/>
                <w:sz w:val="18"/>
                <w:szCs w:val="18"/>
                <w14:textFill>
                  <w14:solidFill>
                    <w14:schemeClr w14:val="tx1"/>
                  </w14:solidFill>
                </w14:textFill>
              </w:rPr>
              <w:t>SX-T-GR-12-B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投标人通过行政审批部门以任何形式指定或变相指定其提供中介服务的情形。</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SX-T-GR-13-C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在调查异议有关情况时，投标人无正当理由不配合调查处理的。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SX-T-GR-14-X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投标人发生的其他干扰招标工作的失信行为。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left="-158" w:leftChars="-50" w:right="-158" w:rightChars="-50"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不当</w:t>
            </w:r>
          </w:p>
          <w:p>
            <w:pPr>
              <w:keepNext w:val="0"/>
              <w:keepLines w:val="0"/>
              <w:pageBreakBefore w:val="0"/>
              <w:widowControl/>
              <w:kinsoku/>
              <w:wordWrap/>
              <w:overflowPunct/>
              <w:topLinePunct w:val="0"/>
              <w:autoSpaceDE/>
              <w:autoSpaceDN/>
              <w:bidi w:val="0"/>
              <w:adjustRightInd w:val="0"/>
              <w:snapToGrid/>
              <w:spacing w:after="0" w:line="300" w:lineRule="exact"/>
              <w:ind w:left="-158" w:leftChars="-50" w:right="-158" w:rightChars="-50"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异议</w:t>
            </w:r>
          </w:p>
          <w:p>
            <w:pPr>
              <w:keepNext w:val="0"/>
              <w:keepLines w:val="0"/>
              <w:pageBreakBefore w:val="0"/>
              <w:widowControl/>
              <w:kinsoku/>
              <w:wordWrap/>
              <w:overflowPunct/>
              <w:topLinePunct w:val="0"/>
              <w:autoSpaceDE/>
              <w:autoSpaceDN/>
              <w:bidi w:val="0"/>
              <w:adjustRightInd w:val="0"/>
              <w:snapToGrid/>
              <w:spacing w:after="0" w:line="300" w:lineRule="exact"/>
              <w:ind w:left="-158" w:leftChars="-50" w:right="-158" w:rightChars="-50"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（投诉）</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SX-T-YT-01-D</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没有必要的证据，仅凭主观臆断提出异议的。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一般</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2</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SX-T-YT-02-C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6个月内达到2次及以上，或一年累计3次及以上无效异议的，包括对投标人失信行为信息的异议。</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SX-T-YT-03-C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不按规定的时限或程序提出异议的。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SX-T-YT-04-C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对已查明的事实不接受，无新事实证据重复提出的。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SX-T-YT-05-B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捏造事实、伪造材料或者以非法手段取得证明材料进行异议的；投标人假冒他人名义提出异议。</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SX-T-YT-06-X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投标人发生的其他恶意异议行为。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left"/>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其他</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SX-T-QT-01-X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投标人发生的其他失信行为。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4736" w:type="pct"/>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以上六类失信行为造成以下结果的，直接认定为特别严重失信行为，失信行为代码最后一位为A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6"/>
                <w:kern w:val="0"/>
                <w:sz w:val="18"/>
                <w:szCs w:val="18"/>
                <w14:textFill>
                  <w14:solidFill>
                    <w14:schemeClr w14:val="tx1"/>
                  </w14:solidFill>
                </w14:textFill>
              </w:rPr>
              <w:t>SX-T-TB-01-A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给招标人造成100万元及以上经济损失的。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SX-T-TB-02-A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导致招标项目延期，严重影响项目实施的。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spacing w:val="-4"/>
                <w:kern w:val="0"/>
                <w:sz w:val="18"/>
                <w:szCs w:val="18"/>
                <w14:textFill>
                  <w14:solidFill>
                    <w14:schemeClr w14:val="tx1"/>
                  </w14:solidFill>
                </w14:textFill>
              </w:rPr>
              <w:t>SX-T-TB-03-A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给招标人信誉、形象等造成重大负面影响的。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SX-T-TB-04-A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造成其他特别严重后果的。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pPr>
            <w:r>
              <w:rPr>
                <w:rFonts w:hint="default" w:ascii="Times New Roman" w:hAnsi="Times New Roman" w:eastAsia="方正仿宋简体" w:cs="Times New Roman"/>
                <w:b w:val="0"/>
                <w:bCs w:val="0"/>
                <w:color w:val="000000" w:themeColor="text1"/>
                <w:kern w:val="0"/>
                <w:sz w:val="18"/>
                <w:szCs w:val="18"/>
                <w14:textFill>
                  <w14:solidFill>
                    <w14:schemeClr w14:val="tx1"/>
                  </w14:solidFill>
                </w14:textFill>
              </w:rPr>
              <w:t>/</w:t>
            </w:r>
          </w:p>
        </w:tc>
      </w:tr>
    </w:tbl>
    <w:p>
      <w:pPr>
        <w:ind w:firstLine="632"/>
        <w:rPr>
          <w:rFonts w:ascii="仿宋" w:hAnsi="仿宋" w:eastAsia="仿宋" w:cs="仿宋"/>
          <w:color w:val="000000" w:themeColor="text1"/>
          <w14:textFill>
            <w14:solidFill>
              <w14:schemeClr w14:val="tx1"/>
            </w14:solidFill>
          </w14:textFill>
        </w:rPr>
      </w:pPr>
    </w:p>
    <w:sectPr>
      <w:headerReference r:id="rId11" w:type="default"/>
      <w:footerReference r:id="rId12" w:type="default"/>
      <w:pgSz w:w="11906" w:h="16838"/>
      <w:pgMar w:top="2098" w:right="1474" w:bottom="1985" w:left="1588" w:header="851" w:footer="1474" w:gutter="0"/>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80"/>
      </w:pPr>
      <w:r>
        <w:separator/>
      </w:r>
    </w:p>
  </w:endnote>
  <w:endnote w:type="continuationSeparator" w:id="1">
    <w:p>
      <w:pPr>
        <w:ind w:firstLine="6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DejaVu Math TeX Gyre">
    <w:panose1 w:val="02000503000000000000"/>
    <w:charset w:val="00"/>
    <w:family w:val="auto"/>
    <w:pitch w:val="default"/>
    <w:sig w:usb0="A10000EF" w:usb1="4201F9EE" w:usb2="02000000" w:usb3="00000000" w:csb0="60000193" w:csb1="0DD4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160" w:line="278" w:lineRule="auto"/>
      <w:ind w:firstLine="0" w:firstLineChars="0"/>
      <w:jc w:val="left"/>
      <w:rPr>
        <w:ins w:id="3" w:author="宋超" w:date="2024-04-11T09:32:11Z"/>
        <w:rFonts w:ascii="Times New Roman" w:hAnsi="Times New Roman" w:eastAsia="宋体" w:cs="Times New Roman"/>
        <w:kern w:val="2"/>
        <w:sz w:val="18"/>
        <w:szCs w:val="18"/>
        <w:lang w:val="en-US" w:eastAsia="zh-CN" w:bidi="ar-SA"/>
      </w:rPr>
    </w:pPr>
    <w:ins w:id="4" w:author="宋超" w:date="2024-04-11T09:32:11Z">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tabs>
                                <w:tab w:val="center" w:pos="4153"/>
                                <w:tab w:val="right" w:pos="8306"/>
                              </w:tabs>
                              <w:snapToGrid w:val="0"/>
                              <w:spacing w:after="0" w:line="240" w:lineRule="auto"/>
                              <w:ind w:firstLine="0" w:firstLineChars="0"/>
                              <w:jc w:val="left"/>
                              <w:rPr>
                                <w:ins w:id="6" w:author="宋超" w:date="2024-04-11T09:32:11Z"/>
                                <w:rFonts w:ascii="宋体" w:hAnsi="宋体" w:eastAsia="宋体" w:cs="Times New Roman"/>
                                <w:b/>
                                <w:bCs/>
                                <w:kern w:val="2"/>
                                <w:sz w:val="28"/>
                                <w:szCs w:val="18"/>
                                <w:lang w:val="en-US" w:eastAsia="zh-CN" w:bidi="ar-SA"/>
                              </w:rPr>
                            </w:pPr>
                            <w:ins w:id="7" w:author="宋超" w:date="2024-04-11T09:32:11Z">
                              <w:r>
                                <w:rPr>
                                  <w:rFonts w:ascii="宋体" w:hAnsi="宋体" w:eastAsia="宋体" w:cs="Times New Roman"/>
                                  <w:b/>
                                  <w:bCs/>
                                  <w:kern w:val="2"/>
                                  <w:sz w:val="28"/>
                                  <w:szCs w:val="18"/>
                                  <w:lang w:val="en-US" w:eastAsia="zh-CN" w:bidi="ar-SA"/>
                                </w:rPr>
                                <w:t>—</w:t>
                              </w:r>
                            </w:ins>
                            <w:ins w:id="8" w:author="宋超" w:date="2024-04-11T09:32:11Z">
                              <w:r>
                                <w:rPr>
                                  <w:rFonts w:hint="eastAsia" w:ascii="宋体" w:hAnsi="宋体" w:eastAsia="宋体" w:cs="Times New Roman"/>
                                  <w:b/>
                                  <w:bCs/>
                                  <w:kern w:val="2"/>
                                  <w:sz w:val="24"/>
                                  <w:szCs w:val="18"/>
                                  <w:lang w:val="en-US" w:eastAsia="zh-CN" w:bidi="ar-SA"/>
                                </w:rPr>
                                <w:t xml:space="preserve"> </w:t>
                              </w:r>
                            </w:ins>
                            <w:ins w:id="9" w:author="宋超" w:date="2024-04-11T09:32:11Z">
                              <w:r>
                                <w:rPr>
                                  <w:rFonts w:ascii="宋体" w:hAnsi="宋体" w:eastAsia="宋体" w:cs="Times New Roman"/>
                                  <w:b/>
                                  <w:bCs/>
                                  <w:kern w:val="2"/>
                                  <w:sz w:val="28"/>
                                  <w:szCs w:val="18"/>
                                  <w:lang w:val="en-US" w:eastAsia="zh-CN" w:bidi="ar-SA"/>
                                </w:rPr>
                                <w:fldChar w:fldCharType="begin"/>
                              </w:r>
                            </w:ins>
                            <w:ins w:id="10" w:author="宋超" w:date="2024-04-11T09:32:11Z">
                              <w:r>
                                <w:rPr>
                                  <w:rFonts w:ascii="宋体" w:hAnsi="宋体" w:eastAsia="宋体" w:cs="Times New Roman"/>
                                  <w:b/>
                                  <w:bCs/>
                                  <w:kern w:val="2"/>
                                  <w:sz w:val="28"/>
                                  <w:szCs w:val="18"/>
                                  <w:lang w:val="en-US" w:eastAsia="zh-CN" w:bidi="ar-SA"/>
                                </w:rPr>
                                <w:instrText xml:space="preserve"> PAGE  \* MERGEFORMAT </w:instrText>
                              </w:r>
                            </w:ins>
                            <w:ins w:id="11" w:author="宋超" w:date="2024-04-11T09:32:11Z">
                              <w:r>
                                <w:rPr>
                                  <w:rFonts w:ascii="宋体" w:hAnsi="宋体" w:eastAsia="宋体" w:cs="Times New Roman"/>
                                  <w:b/>
                                  <w:bCs/>
                                  <w:kern w:val="2"/>
                                  <w:sz w:val="28"/>
                                  <w:szCs w:val="18"/>
                                  <w:lang w:val="en-US" w:eastAsia="zh-CN" w:bidi="ar-SA"/>
                                </w:rPr>
                                <w:fldChar w:fldCharType="separate"/>
                              </w:r>
                            </w:ins>
                            <w:ins w:id="12" w:author="宋超" w:date="2024-04-11T09:32:11Z">
                              <w:r>
                                <w:rPr>
                                  <w:rFonts w:ascii="宋体" w:hAnsi="宋体" w:eastAsia="宋体" w:cs="Times New Roman"/>
                                  <w:b/>
                                  <w:bCs/>
                                  <w:kern w:val="2"/>
                                  <w:sz w:val="28"/>
                                  <w:szCs w:val="18"/>
                                  <w:lang w:val="en-US" w:eastAsia="zh-CN" w:bidi="ar-SA"/>
                                </w:rPr>
                                <w:t>5</w:t>
                              </w:r>
                            </w:ins>
                            <w:ins w:id="13" w:author="宋超" w:date="2024-04-11T09:32:11Z">
                              <w:r>
                                <w:rPr>
                                  <w:rFonts w:ascii="宋体" w:hAnsi="宋体" w:eastAsia="宋体" w:cs="Times New Roman"/>
                                  <w:b/>
                                  <w:bCs/>
                                  <w:kern w:val="2"/>
                                  <w:sz w:val="28"/>
                                  <w:szCs w:val="18"/>
                                  <w:lang w:val="en-US" w:eastAsia="zh-CN" w:bidi="ar-SA"/>
                                </w:rPr>
                                <w:fldChar w:fldCharType="end"/>
                              </w:r>
                            </w:ins>
                            <w:ins w:id="14" w:author="宋超" w:date="2024-04-11T09:32:11Z">
                              <w:r>
                                <w:rPr>
                                  <w:rFonts w:hint="eastAsia" w:ascii="宋体" w:hAnsi="宋体" w:eastAsia="宋体" w:cs="Times New Roman"/>
                                  <w:b/>
                                  <w:bCs/>
                                  <w:kern w:val="2"/>
                                  <w:sz w:val="24"/>
                                  <w:szCs w:val="18"/>
                                  <w:lang w:val="en-US" w:eastAsia="zh-CN" w:bidi="ar-SA"/>
                                </w:rPr>
                                <w:t xml:space="preserve"> </w:t>
                              </w:r>
                            </w:ins>
                            <w:ins w:id="15" w:author="宋超" w:date="2024-04-11T09:32:11Z">
                              <w:r>
                                <w:rPr>
                                  <w:rFonts w:ascii="宋体" w:hAnsi="宋体" w:eastAsia="宋体" w:cs="Times New Roman"/>
                                  <w:b/>
                                  <w:bCs/>
                                  <w:kern w:val="2"/>
                                  <w:sz w:val="28"/>
                                  <w:szCs w:val="18"/>
                                  <w:lang w:val="en-US" w:eastAsia="zh-CN" w:bidi="ar-SA"/>
                                </w:rPr>
                                <w:t>—</w:t>
                              </w:r>
                            </w:ins>
                          </w:p>
                        </w:txbxContent>
                      </wps:txbx>
                      <wps:bodyPr rot="0" spcFirstLastPara="0" vertOverflow="overflow" horzOverflow="overflow" vert="horz" wrap="none" lIns="203200" tIns="0" rIns="20320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AalSs7WAAAABgEAAA8AAAAAAAAAAQAgAAAAIgAAAGRycy9kb3ducmV2&#10;LnhtbFBLAQIUABQAAAAIAIdO4kBxnYISNwIAAG8EAAAOAAAAAAAAAAEAIAAAACUBAABkcnMvZTJv&#10;RG9jLnhtbFBLBQYAAAAABgAGAFkBAADOBQAAAAA=&#10;">
                <v:path/>
                <v:fill on="f" focussize="0,0"/>
                <v:stroke on="f" weight="0.5pt"/>
                <v:imagedata o:title=""/>
                <o:lock v:ext="edit" aspectratio="f"/>
                <v:textbox inset="16pt,0mm,16pt,0mm" style="mso-fit-shape-to-text:t;">
                  <w:txbxContent>
                    <w:p>
                      <w:pPr>
                        <w:widowControl w:val="0"/>
                        <w:tabs>
                          <w:tab w:val="center" w:pos="4153"/>
                          <w:tab w:val="right" w:pos="8306"/>
                        </w:tabs>
                        <w:snapToGrid w:val="0"/>
                        <w:spacing w:after="0" w:line="240" w:lineRule="auto"/>
                        <w:ind w:firstLine="0" w:firstLineChars="0"/>
                        <w:jc w:val="left"/>
                        <w:rPr>
                          <w:ins w:id="16" w:author="宋超" w:date="2024-04-11T09:32:11Z"/>
                          <w:rFonts w:ascii="宋体" w:hAnsi="宋体" w:eastAsia="宋体" w:cs="Times New Roman"/>
                          <w:b/>
                          <w:bCs/>
                          <w:kern w:val="2"/>
                          <w:sz w:val="28"/>
                          <w:szCs w:val="18"/>
                          <w:lang w:val="en-US" w:eastAsia="zh-CN" w:bidi="ar-SA"/>
                        </w:rPr>
                      </w:pPr>
                      <w:ins w:id="17" w:author="宋超" w:date="2024-04-11T09:32:11Z">
                        <w:r>
                          <w:rPr>
                            <w:rFonts w:ascii="宋体" w:hAnsi="宋体" w:eastAsia="宋体" w:cs="Times New Roman"/>
                            <w:b/>
                            <w:bCs/>
                            <w:kern w:val="2"/>
                            <w:sz w:val="28"/>
                            <w:szCs w:val="18"/>
                            <w:lang w:val="en-US" w:eastAsia="zh-CN" w:bidi="ar-SA"/>
                          </w:rPr>
                          <w:t>—</w:t>
                        </w:r>
                      </w:ins>
                      <w:ins w:id="18" w:author="宋超" w:date="2024-04-11T09:32:11Z">
                        <w:r>
                          <w:rPr>
                            <w:rFonts w:hint="eastAsia" w:ascii="宋体" w:hAnsi="宋体" w:eastAsia="宋体" w:cs="Times New Roman"/>
                            <w:b/>
                            <w:bCs/>
                            <w:kern w:val="2"/>
                            <w:sz w:val="24"/>
                            <w:szCs w:val="18"/>
                            <w:lang w:val="en-US" w:eastAsia="zh-CN" w:bidi="ar-SA"/>
                          </w:rPr>
                          <w:t xml:space="preserve"> </w:t>
                        </w:r>
                      </w:ins>
                      <w:ins w:id="19" w:author="宋超" w:date="2024-04-11T09:32:11Z">
                        <w:r>
                          <w:rPr>
                            <w:rFonts w:ascii="宋体" w:hAnsi="宋体" w:eastAsia="宋体" w:cs="Times New Roman"/>
                            <w:b/>
                            <w:bCs/>
                            <w:kern w:val="2"/>
                            <w:sz w:val="28"/>
                            <w:szCs w:val="18"/>
                            <w:lang w:val="en-US" w:eastAsia="zh-CN" w:bidi="ar-SA"/>
                          </w:rPr>
                          <w:fldChar w:fldCharType="begin"/>
                        </w:r>
                      </w:ins>
                      <w:ins w:id="20" w:author="宋超" w:date="2024-04-11T09:32:11Z">
                        <w:r>
                          <w:rPr>
                            <w:rFonts w:ascii="宋体" w:hAnsi="宋体" w:eastAsia="宋体" w:cs="Times New Roman"/>
                            <w:b/>
                            <w:bCs/>
                            <w:kern w:val="2"/>
                            <w:sz w:val="28"/>
                            <w:szCs w:val="18"/>
                            <w:lang w:val="en-US" w:eastAsia="zh-CN" w:bidi="ar-SA"/>
                          </w:rPr>
                          <w:instrText xml:space="preserve"> PAGE  \* MERGEFORMAT </w:instrText>
                        </w:r>
                      </w:ins>
                      <w:ins w:id="21" w:author="宋超" w:date="2024-04-11T09:32:11Z">
                        <w:r>
                          <w:rPr>
                            <w:rFonts w:ascii="宋体" w:hAnsi="宋体" w:eastAsia="宋体" w:cs="Times New Roman"/>
                            <w:b/>
                            <w:bCs/>
                            <w:kern w:val="2"/>
                            <w:sz w:val="28"/>
                            <w:szCs w:val="18"/>
                            <w:lang w:val="en-US" w:eastAsia="zh-CN" w:bidi="ar-SA"/>
                          </w:rPr>
                          <w:fldChar w:fldCharType="separate"/>
                        </w:r>
                      </w:ins>
                      <w:ins w:id="22" w:author="宋超" w:date="2024-04-11T09:32:11Z">
                        <w:r>
                          <w:rPr>
                            <w:rFonts w:ascii="宋体" w:hAnsi="宋体" w:eastAsia="宋体" w:cs="Times New Roman"/>
                            <w:b/>
                            <w:bCs/>
                            <w:kern w:val="2"/>
                            <w:sz w:val="28"/>
                            <w:szCs w:val="18"/>
                            <w:lang w:val="en-US" w:eastAsia="zh-CN" w:bidi="ar-SA"/>
                          </w:rPr>
                          <w:t>5</w:t>
                        </w:r>
                      </w:ins>
                      <w:ins w:id="23" w:author="宋超" w:date="2024-04-11T09:32:11Z">
                        <w:r>
                          <w:rPr>
                            <w:rFonts w:ascii="宋体" w:hAnsi="宋体" w:eastAsia="宋体" w:cs="Times New Roman"/>
                            <w:b/>
                            <w:bCs/>
                            <w:kern w:val="2"/>
                            <w:sz w:val="28"/>
                            <w:szCs w:val="18"/>
                            <w:lang w:val="en-US" w:eastAsia="zh-CN" w:bidi="ar-SA"/>
                          </w:rPr>
                          <w:fldChar w:fldCharType="end"/>
                        </w:r>
                      </w:ins>
                      <w:ins w:id="24" w:author="宋超" w:date="2024-04-11T09:32:11Z">
                        <w:r>
                          <w:rPr>
                            <w:rFonts w:hint="eastAsia" w:ascii="宋体" w:hAnsi="宋体" w:eastAsia="宋体" w:cs="Times New Roman"/>
                            <w:b/>
                            <w:bCs/>
                            <w:kern w:val="2"/>
                            <w:sz w:val="24"/>
                            <w:szCs w:val="18"/>
                            <w:lang w:val="en-US" w:eastAsia="zh-CN" w:bidi="ar-SA"/>
                          </w:rPr>
                          <w:t xml:space="preserve"> </w:t>
                        </w:r>
                      </w:ins>
                      <w:ins w:id="25" w:author="宋超" w:date="2024-04-11T09:32:11Z">
                        <w:r>
                          <w:rPr>
                            <w:rFonts w:ascii="宋体" w:hAnsi="宋体" w:eastAsia="宋体" w:cs="Times New Roman"/>
                            <w:b/>
                            <w:bCs/>
                            <w:kern w:val="2"/>
                            <w:sz w:val="28"/>
                            <w:szCs w:val="18"/>
                            <w:lang w:val="en-US" w:eastAsia="zh-CN" w:bidi="ar-SA"/>
                          </w:rPr>
                          <w:t>—</w:t>
                        </w:r>
                      </w:ins>
                    </w:p>
                  </w:txbxContent>
                </v:textbox>
              </v:shape>
            </w:pict>
          </mc:Fallback>
        </mc:AlternateConten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160" w:line="278" w:lineRule="auto"/>
      <w:ind w:firstLine="360" w:firstLineChars="200"/>
      <w:jc w:val="left"/>
      <w:rPr>
        <w:ins w:id="26" w:author="宋超" w:date="2024-04-11T09:32:11Z"/>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160" w:line="278" w:lineRule="auto"/>
      <w:ind w:firstLine="360" w:firstLineChars="200"/>
      <w:jc w:val="left"/>
      <w:rPr>
        <w:ins w:id="27" w:author="宋超" w:date="2024-04-11T09:32:11Z"/>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1588" w:h="357" w:wrap="around" w:vAnchor="text" w:hAnchor="margin" w:xAlign="outside" w:y="1"/>
      <w:ind w:firstLine="560"/>
      <w:jc w:val="center"/>
      <w:rPr>
        <w:rStyle w:val="15"/>
        <w:rFonts w:ascii="宋体"/>
        <w:sz w:val="28"/>
        <w:szCs w:val="28"/>
      </w:rPr>
    </w:pPr>
    <w:r>
      <w:rPr>
        <w:rStyle w:val="15"/>
        <w:rFonts w:ascii="宋体" w:hAnsi="宋体" w:cs="宋体"/>
        <w:sz w:val="28"/>
        <w:szCs w:val="28"/>
      </w:rPr>
      <w:t xml:space="preserve">— </w:t>
    </w:r>
    <w:r>
      <w:rPr>
        <w:rStyle w:val="15"/>
        <w:rFonts w:ascii="宋体" w:hAnsi="宋体" w:cs="宋体"/>
        <w:sz w:val="28"/>
        <w:szCs w:val="28"/>
      </w:rPr>
      <w:fldChar w:fldCharType="begin"/>
    </w:r>
    <w:r>
      <w:rPr>
        <w:rStyle w:val="15"/>
        <w:rFonts w:ascii="宋体" w:hAnsi="宋体" w:cs="宋体"/>
        <w:sz w:val="28"/>
        <w:szCs w:val="28"/>
      </w:rPr>
      <w:instrText xml:space="preserve">PAGE  </w:instrText>
    </w:r>
    <w:r>
      <w:rPr>
        <w:rStyle w:val="15"/>
        <w:rFonts w:ascii="宋体" w:hAnsi="宋体" w:cs="宋体"/>
        <w:sz w:val="28"/>
        <w:szCs w:val="28"/>
      </w:rPr>
      <w:fldChar w:fldCharType="separate"/>
    </w:r>
    <w:r>
      <w:rPr>
        <w:rStyle w:val="15"/>
        <w:rFonts w:ascii="宋体" w:hAnsi="宋体" w:cs="宋体"/>
        <w:sz w:val="28"/>
        <w:szCs w:val="28"/>
      </w:rPr>
      <w:t>21</w:t>
    </w:r>
    <w:r>
      <w:rPr>
        <w:rStyle w:val="15"/>
        <w:rFonts w:ascii="宋体" w:hAnsi="宋体" w:cs="宋体"/>
        <w:sz w:val="28"/>
        <w:szCs w:val="28"/>
      </w:rPr>
      <w:fldChar w:fldCharType="end"/>
    </w:r>
    <w:r>
      <w:rPr>
        <w:rStyle w:val="15"/>
        <w:rFonts w:ascii="宋体" w:hAnsi="宋体" w:cs="宋体"/>
        <w:sz w:val="28"/>
        <w:szCs w:val="28"/>
      </w:rPr>
      <w:t xml:space="preserve"> —</w:t>
    </w:r>
  </w:p>
  <w:p>
    <w:pPr>
      <w:pStyle w:val="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80"/>
      </w:pPr>
      <w:r>
        <w:separator/>
      </w:r>
    </w:p>
  </w:footnote>
  <w:footnote w:type="continuationSeparator" w:id="1">
    <w:p>
      <w:pPr>
        <w:ind w:firstLine="6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tabs>
        <w:tab w:val="center" w:pos="4153"/>
        <w:tab w:val="right" w:pos="8306"/>
      </w:tabs>
      <w:snapToGrid w:val="0"/>
      <w:spacing w:after="160" w:line="278" w:lineRule="auto"/>
      <w:ind w:firstLine="360" w:firstLineChars="200"/>
      <w:jc w:val="center"/>
      <w:rPr>
        <w:ins w:id="0" w:author="宋超" w:date="2024-04-11T09:32:11Z"/>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after="160" w:line="278" w:lineRule="auto"/>
      <w:ind w:firstLine="360" w:firstLineChars="200"/>
      <w:jc w:val="center"/>
      <w:rPr>
        <w:ins w:id="1" w:author="宋超" w:date="2024-04-11T09:32:11Z"/>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after="160" w:line="278" w:lineRule="auto"/>
      <w:ind w:firstLine="360" w:firstLineChars="200"/>
      <w:jc w:val="center"/>
      <w:rPr>
        <w:ins w:id="2" w:author="宋超" w:date="2024-04-11T09:32:11Z"/>
        <w:rFonts w:ascii="Times New Roman" w:hAnsi="Times New Roman" w:eastAsia="宋体" w:cs="Times New Roman"/>
        <w:kern w:val="2"/>
        <w:sz w:val="18"/>
        <w:szCs w:val="18"/>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FBE9DA"/>
    <w:multiLevelType w:val="singleLevel"/>
    <w:tmpl w:val="FEFBE9DA"/>
    <w:lvl w:ilvl="0" w:tentative="0">
      <w:start w:val="1"/>
      <w:numFmt w:val="chineseCounting"/>
      <w:suff w:val="space"/>
      <w:lvlText w:val="第%1章"/>
      <w:lvlJc w:val="left"/>
      <w:rPr>
        <w:rFonts w:hint="eastAsia"/>
      </w:rPr>
    </w:lvl>
  </w:abstractNum>
  <w:abstractNum w:abstractNumId="1">
    <w:nsid w:val="671A9AA4"/>
    <w:multiLevelType w:val="singleLevel"/>
    <w:tmpl w:val="671A9AA4"/>
    <w:lvl w:ilvl="0" w:tentative="0">
      <w:start w:val="1"/>
      <w:numFmt w:val="decimal"/>
      <w:suff w:val="nothing"/>
      <w:lvlText w:val="%1"/>
      <w:lvlJc w:val="left"/>
      <w:pPr>
        <w:tabs>
          <w:tab w:val="left" w:pos="0"/>
        </w:tabs>
        <w:ind w:left="0" w:firstLine="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宋超">
    <w15:presenceInfo w15:providerId="None" w15:userId="宋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trackRevisions w:val="1"/>
  <w:documentProtection w:enforcement="0"/>
  <w:defaultTabStop w:val="420"/>
  <w:doNotHyphenateCaps/>
  <w:drawingGridHorizontalSpacing w:val="158"/>
  <w:drawingGridVerticalSpacing w:val="579"/>
  <w:displayHorizontalDrawingGridEvery w:val="0"/>
  <w:characterSpacingControl w:val="compressPunctuation"/>
  <w:noLineBreaksAfter w:lang="zh-CN" w:val="$([{£¥·‘“〈《「『【〔〖〝﹙﹛﹝＄（．［｛￡￥"/>
  <w:noLineBreaksBefore w:lang="zh-CN" w:val="!%),.:;&gt;?]}¢¨°·ˇˉ―‖’”…‰′″›℃∶、。〃〉》」』】〕〗〞︶︺︾﹀﹄﹚﹜﹞！＂％＇），．：；？］｀｜｝～￠"/>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AB"/>
    <w:rsid w:val="00000EF7"/>
    <w:rsid w:val="0000172C"/>
    <w:rsid w:val="0000269E"/>
    <w:rsid w:val="00002D7D"/>
    <w:rsid w:val="00003427"/>
    <w:rsid w:val="000044A6"/>
    <w:rsid w:val="00004A6F"/>
    <w:rsid w:val="00006A55"/>
    <w:rsid w:val="00013EB1"/>
    <w:rsid w:val="00014AAF"/>
    <w:rsid w:val="00015530"/>
    <w:rsid w:val="0001682C"/>
    <w:rsid w:val="000169BE"/>
    <w:rsid w:val="000172A7"/>
    <w:rsid w:val="00021240"/>
    <w:rsid w:val="00021E52"/>
    <w:rsid w:val="00022DC7"/>
    <w:rsid w:val="00023952"/>
    <w:rsid w:val="0002503C"/>
    <w:rsid w:val="000264F4"/>
    <w:rsid w:val="00026743"/>
    <w:rsid w:val="00027382"/>
    <w:rsid w:val="00027C4C"/>
    <w:rsid w:val="00030701"/>
    <w:rsid w:val="000328DC"/>
    <w:rsid w:val="000359A3"/>
    <w:rsid w:val="000370C4"/>
    <w:rsid w:val="0004165B"/>
    <w:rsid w:val="000423BA"/>
    <w:rsid w:val="00042BAB"/>
    <w:rsid w:val="00042CFC"/>
    <w:rsid w:val="00046F72"/>
    <w:rsid w:val="000507DF"/>
    <w:rsid w:val="00053C8B"/>
    <w:rsid w:val="00054A17"/>
    <w:rsid w:val="00055010"/>
    <w:rsid w:val="000559BD"/>
    <w:rsid w:val="0005764C"/>
    <w:rsid w:val="00062CC2"/>
    <w:rsid w:val="00063B0A"/>
    <w:rsid w:val="000674C6"/>
    <w:rsid w:val="000700A2"/>
    <w:rsid w:val="00071F13"/>
    <w:rsid w:val="00073D45"/>
    <w:rsid w:val="00077F08"/>
    <w:rsid w:val="0008010B"/>
    <w:rsid w:val="00080900"/>
    <w:rsid w:val="00080A93"/>
    <w:rsid w:val="00080A9F"/>
    <w:rsid w:val="00081754"/>
    <w:rsid w:val="00081B8B"/>
    <w:rsid w:val="00081D3D"/>
    <w:rsid w:val="00081F88"/>
    <w:rsid w:val="00082015"/>
    <w:rsid w:val="00082A31"/>
    <w:rsid w:val="00082CA4"/>
    <w:rsid w:val="00086D8F"/>
    <w:rsid w:val="00090012"/>
    <w:rsid w:val="0009097D"/>
    <w:rsid w:val="0009235A"/>
    <w:rsid w:val="0009238F"/>
    <w:rsid w:val="00092A39"/>
    <w:rsid w:val="0009349B"/>
    <w:rsid w:val="000959F6"/>
    <w:rsid w:val="000A15E0"/>
    <w:rsid w:val="000A24FE"/>
    <w:rsid w:val="000A467E"/>
    <w:rsid w:val="000A617D"/>
    <w:rsid w:val="000B14F3"/>
    <w:rsid w:val="000B2E15"/>
    <w:rsid w:val="000B4BD1"/>
    <w:rsid w:val="000B51AB"/>
    <w:rsid w:val="000B5985"/>
    <w:rsid w:val="000B5FF5"/>
    <w:rsid w:val="000B7532"/>
    <w:rsid w:val="000B781E"/>
    <w:rsid w:val="000B78C0"/>
    <w:rsid w:val="000C07A1"/>
    <w:rsid w:val="000C1679"/>
    <w:rsid w:val="000C1C04"/>
    <w:rsid w:val="000C29DB"/>
    <w:rsid w:val="000C6723"/>
    <w:rsid w:val="000E0518"/>
    <w:rsid w:val="000E074C"/>
    <w:rsid w:val="000E08D9"/>
    <w:rsid w:val="000E0F2B"/>
    <w:rsid w:val="000E156D"/>
    <w:rsid w:val="000E46DD"/>
    <w:rsid w:val="000E637E"/>
    <w:rsid w:val="000E7C84"/>
    <w:rsid w:val="000F3C58"/>
    <w:rsid w:val="000F4037"/>
    <w:rsid w:val="000F5977"/>
    <w:rsid w:val="000F7D77"/>
    <w:rsid w:val="00100A96"/>
    <w:rsid w:val="00103B21"/>
    <w:rsid w:val="0010502A"/>
    <w:rsid w:val="00107455"/>
    <w:rsid w:val="00107492"/>
    <w:rsid w:val="001117C9"/>
    <w:rsid w:val="00113733"/>
    <w:rsid w:val="00113F33"/>
    <w:rsid w:val="00123FB2"/>
    <w:rsid w:val="00125E5D"/>
    <w:rsid w:val="0012602D"/>
    <w:rsid w:val="00126C19"/>
    <w:rsid w:val="001307F2"/>
    <w:rsid w:val="00132082"/>
    <w:rsid w:val="00132CAB"/>
    <w:rsid w:val="00133703"/>
    <w:rsid w:val="001338A6"/>
    <w:rsid w:val="0013395B"/>
    <w:rsid w:val="0013518C"/>
    <w:rsid w:val="00136985"/>
    <w:rsid w:val="001404C9"/>
    <w:rsid w:val="001414E8"/>
    <w:rsid w:val="001417AE"/>
    <w:rsid w:val="0014350D"/>
    <w:rsid w:val="00143C34"/>
    <w:rsid w:val="00144006"/>
    <w:rsid w:val="0014417E"/>
    <w:rsid w:val="00144EBB"/>
    <w:rsid w:val="00151A4D"/>
    <w:rsid w:val="0015236C"/>
    <w:rsid w:val="0015274B"/>
    <w:rsid w:val="0015400C"/>
    <w:rsid w:val="001569DB"/>
    <w:rsid w:val="001574CB"/>
    <w:rsid w:val="00161D07"/>
    <w:rsid w:val="001620B9"/>
    <w:rsid w:val="00163A5A"/>
    <w:rsid w:val="0016651A"/>
    <w:rsid w:val="00166E59"/>
    <w:rsid w:val="001672E0"/>
    <w:rsid w:val="00167780"/>
    <w:rsid w:val="00173BCC"/>
    <w:rsid w:val="00173C6A"/>
    <w:rsid w:val="0017526A"/>
    <w:rsid w:val="0017798E"/>
    <w:rsid w:val="00177DA0"/>
    <w:rsid w:val="00180070"/>
    <w:rsid w:val="00180CA4"/>
    <w:rsid w:val="00181309"/>
    <w:rsid w:val="00181541"/>
    <w:rsid w:val="00182E3C"/>
    <w:rsid w:val="0018360F"/>
    <w:rsid w:val="00184E48"/>
    <w:rsid w:val="00185823"/>
    <w:rsid w:val="00186469"/>
    <w:rsid w:val="00186A29"/>
    <w:rsid w:val="00191B56"/>
    <w:rsid w:val="00192BE9"/>
    <w:rsid w:val="00193924"/>
    <w:rsid w:val="00193DBE"/>
    <w:rsid w:val="001947E1"/>
    <w:rsid w:val="00194B70"/>
    <w:rsid w:val="001A2800"/>
    <w:rsid w:val="001A47BA"/>
    <w:rsid w:val="001A5D2E"/>
    <w:rsid w:val="001A79AB"/>
    <w:rsid w:val="001A7EA8"/>
    <w:rsid w:val="001B1721"/>
    <w:rsid w:val="001B2BF5"/>
    <w:rsid w:val="001B329C"/>
    <w:rsid w:val="001B5099"/>
    <w:rsid w:val="001B5536"/>
    <w:rsid w:val="001C007F"/>
    <w:rsid w:val="001C1C04"/>
    <w:rsid w:val="001C1F0A"/>
    <w:rsid w:val="001C3084"/>
    <w:rsid w:val="001C3C50"/>
    <w:rsid w:val="001C3E65"/>
    <w:rsid w:val="001C4109"/>
    <w:rsid w:val="001D07EA"/>
    <w:rsid w:val="001D0F1C"/>
    <w:rsid w:val="001D1AAA"/>
    <w:rsid w:val="001D1F6D"/>
    <w:rsid w:val="001D2542"/>
    <w:rsid w:val="001D596B"/>
    <w:rsid w:val="001D5BC5"/>
    <w:rsid w:val="001D79A6"/>
    <w:rsid w:val="001D7F39"/>
    <w:rsid w:val="001E01BA"/>
    <w:rsid w:val="001E1036"/>
    <w:rsid w:val="001E1079"/>
    <w:rsid w:val="001E14EC"/>
    <w:rsid w:val="001E5703"/>
    <w:rsid w:val="001F2774"/>
    <w:rsid w:val="001F4A6F"/>
    <w:rsid w:val="001F7A15"/>
    <w:rsid w:val="0020069C"/>
    <w:rsid w:val="00201E52"/>
    <w:rsid w:val="00202060"/>
    <w:rsid w:val="002021A9"/>
    <w:rsid w:val="00203034"/>
    <w:rsid w:val="00203A7E"/>
    <w:rsid w:val="00210338"/>
    <w:rsid w:val="002122E0"/>
    <w:rsid w:val="002127CF"/>
    <w:rsid w:val="00214AF7"/>
    <w:rsid w:val="00216BCF"/>
    <w:rsid w:val="00223C3B"/>
    <w:rsid w:val="00225DAE"/>
    <w:rsid w:val="00227E95"/>
    <w:rsid w:val="00230CE4"/>
    <w:rsid w:val="00231432"/>
    <w:rsid w:val="00235178"/>
    <w:rsid w:val="00235B45"/>
    <w:rsid w:val="00236D9F"/>
    <w:rsid w:val="002376AE"/>
    <w:rsid w:val="00241872"/>
    <w:rsid w:val="002455BD"/>
    <w:rsid w:val="002466E4"/>
    <w:rsid w:val="002479DD"/>
    <w:rsid w:val="00251FA7"/>
    <w:rsid w:val="00252BC4"/>
    <w:rsid w:val="00253942"/>
    <w:rsid w:val="00253F6E"/>
    <w:rsid w:val="0025437E"/>
    <w:rsid w:val="00254AA4"/>
    <w:rsid w:val="002607DE"/>
    <w:rsid w:val="00261315"/>
    <w:rsid w:val="002661C2"/>
    <w:rsid w:val="00267023"/>
    <w:rsid w:val="00270157"/>
    <w:rsid w:val="00271D63"/>
    <w:rsid w:val="00275B55"/>
    <w:rsid w:val="00282101"/>
    <w:rsid w:val="00286F3B"/>
    <w:rsid w:val="00287E86"/>
    <w:rsid w:val="00293A5A"/>
    <w:rsid w:val="002A08B6"/>
    <w:rsid w:val="002A0C5A"/>
    <w:rsid w:val="002A0EBF"/>
    <w:rsid w:val="002A1F9E"/>
    <w:rsid w:val="002A37C4"/>
    <w:rsid w:val="002A5AC1"/>
    <w:rsid w:val="002A6059"/>
    <w:rsid w:val="002A69F1"/>
    <w:rsid w:val="002A6DE6"/>
    <w:rsid w:val="002B1757"/>
    <w:rsid w:val="002B1838"/>
    <w:rsid w:val="002B198C"/>
    <w:rsid w:val="002B3D77"/>
    <w:rsid w:val="002B454E"/>
    <w:rsid w:val="002B556A"/>
    <w:rsid w:val="002B7889"/>
    <w:rsid w:val="002C19FE"/>
    <w:rsid w:val="002C212A"/>
    <w:rsid w:val="002C2832"/>
    <w:rsid w:val="002C41CE"/>
    <w:rsid w:val="002C7A50"/>
    <w:rsid w:val="002D0EA0"/>
    <w:rsid w:val="002D2B94"/>
    <w:rsid w:val="002D62B3"/>
    <w:rsid w:val="002D7678"/>
    <w:rsid w:val="002D7983"/>
    <w:rsid w:val="002D7BBB"/>
    <w:rsid w:val="002E0C11"/>
    <w:rsid w:val="002E0C8E"/>
    <w:rsid w:val="002E13BE"/>
    <w:rsid w:val="002E1F40"/>
    <w:rsid w:val="002E4579"/>
    <w:rsid w:val="002E57D1"/>
    <w:rsid w:val="002E5927"/>
    <w:rsid w:val="002F1B19"/>
    <w:rsid w:val="002F526B"/>
    <w:rsid w:val="002F6199"/>
    <w:rsid w:val="0030050B"/>
    <w:rsid w:val="00306AAE"/>
    <w:rsid w:val="00307C1C"/>
    <w:rsid w:val="003115C7"/>
    <w:rsid w:val="00312301"/>
    <w:rsid w:val="003140BE"/>
    <w:rsid w:val="003178B6"/>
    <w:rsid w:val="00317BD9"/>
    <w:rsid w:val="00317EAA"/>
    <w:rsid w:val="00321290"/>
    <w:rsid w:val="003213CD"/>
    <w:rsid w:val="003225A7"/>
    <w:rsid w:val="00323D61"/>
    <w:rsid w:val="00325B6C"/>
    <w:rsid w:val="003275E7"/>
    <w:rsid w:val="0032778A"/>
    <w:rsid w:val="00330CFC"/>
    <w:rsid w:val="00332E02"/>
    <w:rsid w:val="00343A1D"/>
    <w:rsid w:val="00343A6D"/>
    <w:rsid w:val="00345420"/>
    <w:rsid w:val="00345489"/>
    <w:rsid w:val="0034602D"/>
    <w:rsid w:val="00350AED"/>
    <w:rsid w:val="00350F11"/>
    <w:rsid w:val="0035190A"/>
    <w:rsid w:val="00351DB6"/>
    <w:rsid w:val="00355188"/>
    <w:rsid w:val="00355D73"/>
    <w:rsid w:val="00357B38"/>
    <w:rsid w:val="00363869"/>
    <w:rsid w:val="00364220"/>
    <w:rsid w:val="003651C6"/>
    <w:rsid w:val="00366C27"/>
    <w:rsid w:val="003714C0"/>
    <w:rsid w:val="0037307E"/>
    <w:rsid w:val="00375479"/>
    <w:rsid w:val="003764DB"/>
    <w:rsid w:val="00376730"/>
    <w:rsid w:val="00376DAA"/>
    <w:rsid w:val="00376E64"/>
    <w:rsid w:val="0038430E"/>
    <w:rsid w:val="00384D28"/>
    <w:rsid w:val="003858D1"/>
    <w:rsid w:val="00385B60"/>
    <w:rsid w:val="00385F92"/>
    <w:rsid w:val="00387160"/>
    <w:rsid w:val="00390083"/>
    <w:rsid w:val="00390B8D"/>
    <w:rsid w:val="0039190E"/>
    <w:rsid w:val="003935F4"/>
    <w:rsid w:val="00394955"/>
    <w:rsid w:val="003A0442"/>
    <w:rsid w:val="003A2726"/>
    <w:rsid w:val="003A49C7"/>
    <w:rsid w:val="003B1BF6"/>
    <w:rsid w:val="003B2845"/>
    <w:rsid w:val="003B314D"/>
    <w:rsid w:val="003B33A6"/>
    <w:rsid w:val="003B502F"/>
    <w:rsid w:val="003B6AF7"/>
    <w:rsid w:val="003B78C7"/>
    <w:rsid w:val="003C04BD"/>
    <w:rsid w:val="003C09AA"/>
    <w:rsid w:val="003C0B2E"/>
    <w:rsid w:val="003C3EDD"/>
    <w:rsid w:val="003C4029"/>
    <w:rsid w:val="003C4EC1"/>
    <w:rsid w:val="003C6681"/>
    <w:rsid w:val="003C6EEF"/>
    <w:rsid w:val="003D037E"/>
    <w:rsid w:val="003D66B1"/>
    <w:rsid w:val="003D6F7B"/>
    <w:rsid w:val="003E193F"/>
    <w:rsid w:val="003E4840"/>
    <w:rsid w:val="003E6677"/>
    <w:rsid w:val="003E68C5"/>
    <w:rsid w:val="003E6E64"/>
    <w:rsid w:val="003E7089"/>
    <w:rsid w:val="003E7BD1"/>
    <w:rsid w:val="003F046E"/>
    <w:rsid w:val="003F3DD4"/>
    <w:rsid w:val="003F3F33"/>
    <w:rsid w:val="003F4026"/>
    <w:rsid w:val="004016CE"/>
    <w:rsid w:val="00404675"/>
    <w:rsid w:val="004047C8"/>
    <w:rsid w:val="00405037"/>
    <w:rsid w:val="00406824"/>
    <w:rsid w:val="004072FF"/>
    <w:rsid w:val="00407435"/>
    <w:rsid w:val="0041283D"/>
    <w:rsid w:val="00414F0E"/>
    <w:rsid w:val="00420988"/>
    <w:rsid w:val="004264F5"/>
    <w:rsid w:val="004268CC"/>
    <w:rsid w:val="00430326"/>
    <w:rsid w:val="0043338A"/>
    <w:rsid w:val="00434514"/>
    <w:rsid w:val="00434A44"/>
    <w:rsid w:val="00434B81"/>
    <w:rsid w:val="00435E95"/>
    <w:rsid w:val="004365D4"/>
    <w:rsid w:val="00436AB0"/>
    <w:rsid w:val="004402E1"/>
    <w:rsid w:val="00441BBC"/>
    <w:rsid w:val="0044200B"/>
    <w:rsid w:val="00450566"/>
    <w:rsid w:val="0045177E"/>
    <w:rsid w:val="00452267"/>
    <w:rsid w:val="00455F24"/>
    <w:rsid w:val="0045704A"/>
    <w:rsid w:val="00461665"/>
    <w:rsid w:val="00461987"/>
    <w:rsid w:val="00462700"/>
    <w:rsid w:val="00463BF2"/>
    <w:rsid w:val="00465A4E"/>
    <w:rsid w:val="00465EF8"/>
    <w:rsid w:val="00466BA7"/>
    <w:rsid w:val="00467D5F"/>
    <w:rsid w:val="00470CCD"/>
    <w:rsid w:val="0047151A"/>
    <w:rsid w:val="00473563"/>
    <w:rsid w:val="004740B3"/>
    <w:rsid w:val="00474B0E"/>
    <w:rsid w:val="00474E20"/>
    <w:rsid w:val="004753A7"/>
    <w:rsid w:val="004775A6"/>
    <w:rsid w:val="00480DF0"/>
    <w:rsid w:val="00481E9F"/>
    <w:rsid w:val="0048205A"/>
    <w:rsid w:val="004834BE"/>
    <w:rsid w:val="00483F1D"/>
    <w:rsid w:val="00490C9B"/>
    <w:rsid w:val="00494482"/>
    <w:rsid w:val="00495606"/>
    <w:rsid w:val="004A1264"/>
    <w:rsid w:val="004A175F"/>
    <w:rsid w:val="004A391D"/>
    <w:rsid w:val="004A3A15"/>
    <w:rsid w:val="004A3D87"/>
    <w:rsid w:val="004A4EC7"/>
    <w:rsid w:val="004A6864"/>
    <w:rsid w:val="004B0E48"/>
    <w:rsid w:val="004B2BD7"/>
    <w:rsid w:val="004B373F"/>
    <w:rsid w:val="004B47F4"/>
    <w:rsid w:val="004B5629"/>
    <w:rsid w:val="004B5C8C"/>
    <w:rsid w:val="004C0B32"/>
    <w:rsid w:val="004C0F73"/>
    <w:rsid w:val="004C2521"/>
    <w:rsid w:val="004C45CD"/>
    <w:rsid w:val="004C4720"/>
    <w:rsid w:val="004C609F"/>
    <w:rsid w:val="004C6105"/>
    <w:rsid w:val="004C6D96"/>
    <w:rsid w:val="004C7928"/>
    <w:rsid w:val="004D2399"/>
    <w:rsid w:val="004D4440"/>
    <w:rsid w:val="004D4880"/>
    <w:rsid w:val="004D52FA"/>
    <w:rsid w:val="004D79EA"/>
    <w:rsid w:val="004E32F7"/>
    <w:rsid w:val="004E4871"/>
    <w:rsid w:val="004E7302"/>
    <w:rsid w:val="004F0CC3"/>
    <w:rsid w:val="004F1071"/>
    <w:rsid w:val="004F19F8"/>
    <w:rsid w:val="004F3FF8"/>
    <w:rsid w:val="004F63EE"/>
    <w:rsid w:val="005024E5"/>
    <w:rsid w:val="005025D2"/>
    <w:rsid w:val="00502F7C"/>
    <w:rsid w:val="00505BF2"/>
    <w:rsid w:val="00506101"/>
    <w:rsid w:val="0051056E"/>
    <w:rsid w:val="00511099"/>
    <w:rsid w:val="00511621"/>
    <w:rsid w:val="00512B72"/>
    <w:rsid w:val="00512B8A"/>
    <w:rsid w:val="00513F1B"/>
    <w:rsid w:val="00514ED0"/>
    <w:rsid w:val="00515116"/>
    <w:rsid w:val="0051575F"/>
    <w:rsid w:val="0051627E"/>
    <w:rsid w:val="005235BD"/>
    <w:rsid w:val="00523BDA"/>
    <w:rsid w:val="005260EF"/>
    <w:rsid w:val="0052696C"/>
    <w:rsid w:val="00531943"/>
    <w:rsid w:val="00531A01"/>
    <w:rsid w:val="00531E5A"/>
    <w:rsid w:val="00532376"/>
    <w:rsid w:val="0053275D"/>
    <w:rsid w:val="005335A0"/>
    <w:rsid w:val="00533D68"/>
    <w:rsid w:val="00535988"/>
    <w:rsid w:val="005362A5"/>
    <w:rsid w:val="005406A5"/>
    <w:rsid w:val="00541754"/>
    <w:rsid w:val="005436DF"/>
    <w:rsid w:val="00543C53"/>
    <w:rsid w:val="00544AB0"/>
    <w:rsid w:val="00547E16"/>
    <w:rsid w:val="00550C6A"/>
    <w:rsid w:val="00552855"/>
    <w:rsid w:val="00552CD9"/>
    <w:rsid w:val="005531F9"/>
    <w:rsid w:val="00553E33"/>
    <w:rsid w:val="00554839"/>
    <w:rsid w:val="00560D4D"/>
    <w:rsid w:val="00561D62"/>
    <w:rsid w:val="0056466D"/>
    <w:rsid w:val="005650DB"/>
    <w:rsid w:val="0056693C"/>
    <w:rsid w:val="0057000B"/>
    <w:rsid w:val="00570B86"/>
    <w:rsid w:val="00570E5C"/>
    <w:rsid w:val="0057159A"/>
    <w:rsid w:val="00571800"/>
    <w:rsid w:val="00572022"/>
    <w:rsid w:val="00572A0C"/>
    <w:rsid w:val="00574AB6"/>
    <w:rsid w:val="00574BDC"/>
    <w:rsid w:val="00574CA6"/>
    <w:rsid w:val="00576C75"/>
    <w:rsid w:val="005778BD"/>
    <w:rsid w:val="00581147"/>
    <w:rsid w:val="0058228D"/>
    <w:rsid w:val="00583335"/>
    <w:rsid w:val="0058372B"/>
    <w:rsid w:val="0058479A"/>
    <w:rsid w:val="0058520B"/>
    <w:rsid w:val="00587340"/>
    <w:rsid w:val="00587A0B"/>
    <w:rsid w:val="00590A78"/>
    <w:rsid w:val="00595518"/>
    <w:rsid w:val="00595519"/>
    <w:rsid w:val="00595DD8"/>
    <w:rsid w:val="0059621E"/>
    <w:rsid w:val="005A1557"/>
    <w:rsid w:val="005A1BC4"/>
    <w:rsid w:val="005A3161"/>
    <w:rsid w:val="005A395B"/>
    <w:rsid w:val="005A4191"/>
    <w:rsid w:val="005A423E"/>
    <w:rsid w:val="005A4B0B"/>
    <w:rsid w:val="005A5EC4"/>
    <w:rsid w:val="005B0606"/>
    <w:rsid w:val="005B1B9C"/>
    <w:rsid w:val="005B2CDA"/>
    <w:rsid w:val="005B4401"/>
    <w:rsid w:val="005B6A0D"/>
    <w:rsid w:val="005C12FC"/>
    <w:rsid w:val="005C7E47"/>
    <w:rsid w:val="005D0FF4"/>
    <w:rsid w:val="005D1B48"/>
    <w:rsid w:val="005D2643"/>
    <w:rsid w:val="005D4769"/>
    <w:rsid w:val="005D66B9"/>
    <w:rsid w:val="005D6FE2"/>
    <w:rsid w:val="005D7583"/>
    <w:rsid w:val="005E06D4"/>
    <w:rsid w:val="005E0D39"/>
    <w:rsid w:val="005E1F5C"/>
    <w:rsid w:val="005E247C"/>
    <w:rsid w:val="005E30DF"/>
    <w:rsid w:val="005E4693"/>
    <w:rsid w:val="005E50A0"/>
    <w:rsid w:val="005F61CC"/>
    <w:rsid w:val="005F664A"/>
    <w:rsid w:val="00600F56"/>
    <w:rsid w:val="006014A1"/>
    <w:rsid w:val="00601B77"/>
    <w:rsid w:val="0060283E"/>
    <w:rsid w:val="0060321F"/>
    <w:rsid w:val="00603A46"/>
    <w:rsid w:val="006047CC"/>
    <w:rsid w:val="0060525F"/>
    <w:rsid w:val="00606BB6"/>
    <w:rsid w:val="0060743F"/>
    <w:rsid w:val="00607875"/>
    <w:rsid w:val="00610AF4"/>
    <w:rsid w:val="006113A5"/>
    <w:rsid w:val="00611B7B"/>
    <w:rsid w:val="00612082"/>
    <w:rsid w:val="00612713"/>
    <w:rsid w:val="00612A7A"/>
    <w:rsid w:val="006130BA"/>
    <w:rsid w:val="00614B26"/>
    <w:rsid w:val="00617C38"/>
    <w:rsid w:val="0062142C"/>
    <w:rsid w:val="00622775"/>
    <w:rsid w:val="00625F86"/>
    <w:rsid w:val="00627999"/>
    <w:rsid w:val="0063131F"/>
    <w:rsid w:val="006319FE"/>
    <w:rsid w:val="0063408D"/>
    <w:rsid w:val="00634DE3"/>
    <w:rsid w:val="00637155"/>
    <w:rsid w:val="00637B1E"/>
    <w:rsid w:val="00640BEE"/>
    <w:rsid w:val="00643EB7"/>
    <w:rsid w:val="006449B2"/>
    <w:rsid w:val="006460B0"/>
    <w:rsid w:val="00646DF1"/>
    <w:rsid w:val="00650AE2"/>
    <w:rsid w:val="006539FF"/>
    <w:rsid w:val="006577A5"/>
    <w:rsid w:val="00661146"/>
    <w:rsid w:val="00662609"/>
    <w:rsid w:val="00663146"/>
    <w:rsid w:val="006646FE"/>
    <w:rsid w:val="00665A17"/>
    <w:rsid w:val="00665E78"/>
    <w:rsid w:val="006666B6"/>
    <w:rsid w:val="00670618"/>
    <w:rsid w:val="00672116"/>
    <w:rsid w:val="00672820"/>
    <w:rsid w:val="006755F2"/>
    <w:rsid w:val="00680E03"/>
    <w:rsid w:val="006816EC"/>
    <w:rsid w:val="00684F7F"/>
    <w:rsid w:val="0068511D"/>
    <w:rsid w:val="00685C90"/>
    <w:rsid w:val="006860F4"/>
    <w:rsid w:val="00687FF2"/>
    <w:rsid w:val="006907CB"/>
    <w:rsid w:val="00690E59"/>
    <w:rsid w:val="006A1DB5"/>
    <w:rsid w:val="006A265F"/>
    <w:rsid w:val="006A2C7E"/>
    <w:rsid w:val="006A2E7A"/>
    <w:rsid w:val="006A30A9"/>
    <w:rsid w:val="006A405C"/>
    <w:rsid w:val="006A5496"/>
    <w:rsid w:val="006A57BF"/>
    <w:rsid w:val="006B166F"/>
    <w:rsid w:val="006B24CE"/>
    <w:rsid w:val="006B2D81"/>
    <w:rsid w:val="006B5544"/>
    <w:rsid w:val="006B5EEC"/>
    <w:rsid w:val="006C2A03"/>
    <w:rsid w:val="006C4ABD"/>
    <w:rsid w:val="006C5FD5"/>
    <w:rsid w:val="006C64EF"/>
    <w:rsid w:val="006C67A2"/>
    <w:rsid w:val="006C7233"/>
    <w:rsid w:val="006C76DB"/>
    <w:rsid w:val="006D1479"/>
    <w:rsid w:val="006D155C"/>
    <w:rsid w:val="006D3764"/>
    <w:rsid w:val="006D381B"/>
    <w:rsid w:val="006D4814"/>
    <w:rsid w:val="006E0F11"/>
    <w:rsid w:val="006E283A"/>
    <w:rsid w:val="006E293C"/>
    <w:rsid w:val="006E2ED5"/>
    <w:rsid w:val="006E2FDF"/>
    <w:rsid w:val="006E3F47"/>
    <w:rsid w:val="006E5F89"/>
    <w:rsid w:val="006E636E"/>
    <w:rsid w:val="006E65D1"/>
    <w:rsid w:val="006E6E47"/>
    <w:rsid w:val="006E705E"/>
    <w:rsid w:val="006F1E6A"/>
    <w:rsid w:val="006F30D4"/>
    <w:rsid w:val="006F535B"/>
    <w:rsid w:val="006F5EB6"/>
    <w:rsid w:val="006F7126"/>
    <w:rsid w:val="007000AA"/>
    <w:rsid w:val="00702D91"/>
    <w:rsid w:val="0070378C"/>
    <w:rsid w:val="0070769F"/>
    <w:rsid w:val="0071015E"/>
    <w:rsid w:val="007104C9"/>
    <w:rsid w:val="007109C6"/>
    <w:rsid w:val="0071374E"/>
    <w:rsid w:val="00713E4E"/>
    <w:rsid w:val="0071410C"/>
    <w:rsid w:val="007141B3"/>
    <w:rsid w:val="00716F77"/>
    <w:rsid w:val="00717D80"/>
    <w:rsid w:val="00720379"/>
    <w:rsid w:val="0072101E"/>
    <w:rsid w:val="00721D41"/>
    <w:rsid w:val="00722AF9"/>
    <w:rsid w:val="00722F27"/>
    <w:rsid w:val="00725C3F"/>
    <w:rsid w:val="00726592"/>
    <w:rsid w:val="00726B0C"/>
    <w:rsid w:val="00730824"/>
    <w:rsid w:val="007326B6"/>
    <w:rsid w:val="00733515"/>
    <w:rsid w:val="007343AF"/>
    <w:rsid w:val="00734A37"/>
    <w:rsid w:val="007367D2"/>
    <w:rsid w:val="0073680A"/>
    <w:rsid w:val="00737E41"/>
    <w:rsid w:val="00740B8D"/>
    <w:rsid w:val="00742918"/>
    <w:rsid w:val="007439B7"/>
    <w:rsid w:val="007455BF"/>
    <w:rsid w:val="007475B8"/>
    <w:rsid w:val="00747A2D"/>
    <w:rsid w:val="0075093E"/>
    <w:rsid w:val="007525C5"/>
    <w:rsid w:val="00752BB5"/>
    <w:rsid w:val="007532B5"/>
    <w:rsid w:val="00753F40"/>
    <w:rsid w:val="00754B6D"/>
    <w:rsid w:val="00756FD8"/>
    <w:rsid w:val="007601C2"/>
    <w:rsid w:val="00760A5A"/>
    <w:rsid w:val="00763C68"/>
    <w:rsid w:val="007646A9"/>
    <w:rsid w:val="00764884"/>
    <w:rsid w:val="00764BDB"/>
    <w:rsid w:val="007656AD"/>
    <w:rsid w:val="0076796E"/>
    <w:rsid w:val="00774954"/>
    <w:rsid w:val="00774DB7"/>
    <w:rsid w:val="0077522E"/>
    <w:rsid w:val="00777A37"/>
    <w:rsid w:val="00777A57"/>
    <w:rsid w:val="007811D9"/>
    <w:rsid w:val="00783606"/>
    <w:rsid w:val="0078533A"/>
    <w:rsid w:val="00785BA7"/>
    <w:rsid w:val="007874A8"/>
    <w:rsid w:val="00790000"/>
    <w:rsid w:val="007910B0"/>
    <w:rsid w:val="00793F85"/>
    <w:rsid w:val="007973CD"/>
    <w:rsid w:val="007A2A64"/>
    <w:rsid w:val="007A33A6"/>
    <w:rsid w:val="007A3D4D"/>
    <w:rsid w:val="007A5969"/>
    <w:rsid w:val="007A5C94"/>
    <w:rsid w:val="007A6793"/>
    <w:rsid w:val="007A6B1F"/>
    <w:rsid w:val="007A7FBC"/>
    <w:rsid w:val="007B37A2"/>
    <w:rsid w:val="007B4C34"/>
    <w:rsid w:val="007B4E33"/>
    <w:rsid w:val="007B63D2"/>
    <w:rsid w:val="007B7500"/>
    <w:rsid w:val="007B7DD7"/>
    <w:rsid w:val="007C18B3"/>
    <w:rsid w:val="007C1937"/>
    <w:rsid w:val="007C2485"/>
    <w:rsid w:val="007C3144"/>
    <w:rsid w:val="007C3BA7"/>
    <w:rsid w:val="007C5154"/>
    <w:rsid w:val="007D288C"/>
    <w:rsid w:val="007D36D1"/>
    <w:rsid w:val="007D6BDE"/>
    <w:rsid w:val="007D6D0C"/>
    <w:rsid w:val="007E09CA"/>
    <w:rsid w:val="007E278E"/>
    <w:rsid w:val="007E4350"/>
    <w:rsid w:val="007E50CB"/>
    <w:rsid w:val="007E5F53"/>
    <w:rsid w:val="007E6E1E"/>
    <w:rsid w:val="007E7EBD"/>
    <w:rsid w:val="007F2827"/>
    <w:rsid w:val="007F42A9"/>
    <w:rsid w:val="008000F1"/>
    <w:rsid w:val="00801CF0"/>
    <w:rsid w:val="008020EF"/>
    <w:rsid w:val="00802DE2"/>
    <w:rsid w:val="008066EE"/>
    <w:rsid w:val="0080707C"/>
    <w:rsid w:val="00807AB2"/>
    <w:rsid w:val="008103A0"/>
    <w:rsid w:val="0081066E"/>
    <w:rsid w:val="0081181C"/>
    <w:rsid w:val="008126C2"/>
    <w:rsid w:val="0081387A"/>
    <w:rsid w:val="00814682"/>
    <w:rsid w:val="00817D8A"/>
    <w:rsid w:val="0082403E"/>
    <w:rsid w:val="008242C0"/>
    <w:rsid w:val="00824C75"/>
    <w:rsid w:val="00825482"/>
    <w:rsid w:val="00826F1C"/>
    <w:rsid w:val="008304F9"/>
    <w:rsid w:val="00830C0D"/>
    <w:rsid w:val="008311FC"/>
    <w:rsid w:val="008318CF"/>
    <w:rsid w:val="00831B2F"/>
    <w:rsid w:val="00831CFE"/>
    <w:rsid w:val="00831EE5"/>
    <w:rsid w:val="00832CB6"/>
    <w:rsid w:val="00833348"/>
    <w:rsid w:val="00833AA9"/>
    <w:rsid w:val="00834507"/>
    <w:rsid w:val="0084151C"/>
    <w:rsid w:val="00841B45"/>
    <w:rsid w:val="00843887"/>
    <w:rsid w:val="008526E8"/>
    <w:rsid w:val="00852E06"/>
    <w:rsid w:val="008530B0"/>
    <w:rsid w:val="00856493"/>
    <w:rsid w:val="0086352F"/>
    <w:rsid w:val="00864709"/>
    <w:rsid w:val="00865AC5"/>
    <w:rsid w:val="008662DD"/>
    <w:rsid w:val="0087119E"/>
    <w:rsid w:val="00872B39"/>
    <w:rsid w:val="00873846"/>
    <w:rsid w:val="00883C1A"/>
    <w:rsid w:val="00883D0A"/>
    <w:rsid w:val="008841FF"/>
    <w:rsid w:val="0088774E"/>
    <w:rsid w:val="008917DE"/>
    <w:rsid w:val="00891992"/>
    <w:rsid w:val="008932C9"/>
    <w:rsid w:val="00893F1C"/>
    <w:rsid w:val="00894BB1"/>
    <w:rsid w:val="00896DE9"/>
    <w:rsid w:val="00897E5D"/>
    <w:rsid w:val="008A016D"/>
    <w:rsid w:val="008A25BF"/>
    <w:rsid w:val="008A316C"/>
    <w:rsid w:val="008B0862"/>
    <w:rsid w:val="008B10B7"/>
    <w:rsid w:val="008B1F0F"/>
    <w:rsid w:val="008B2FD6"/>
    <w:rsid w:val="008B391A"/>
    <w:rsid w:val="008B4B98"/>
    <w:rsid w:val="008B7063"/>
    <w:rsid w:val="008C514B"/>
    <w:rsid w:val="008C6A05"/>
    <w:rsid w:val="008C71BC"/>
    <w:rsid w:val="008D05B1"/>
    <w:rsid w:val="008D198F"/>
    <w:rsid w:val="008D3B91"/>
    <w:rsid w:val="008D4B02"/>
    <w:rsid w:val="008D52AD"/>
    <w:rsid w:val="008D5867"/>
    <w:rsid w:val="008D7CB6"/>
    <w:rsid w:val="008E02F7"/>
    <w:rsid w:val="008E0942"/>
    <w:rsid w:val="008E3F43"/>
    <w:rsid w:val="008E5378"/>
    <w:rsid w:val="008E654D"/>
    <w:rsid w:val="008E669F"/>
    <w:rsid w:val="008F18D9"/>
    <w:rsid w:val="008F1949"/>
    <w:rsid w:val="008F24FF"/>
    <w:rsid w:val="008F2AAC"/>
    <w:rsid w:val="008F2EAC"/>
    <w:rsid w:val="008F380A"/>
    <w:rsid w:val="008F6058"/>
    <w:rsid w:val="0090251D"/>
    <w:rsid w:val="009031AC"/>
    <w:rsid w:val="00907EFD"/>
    <w:rsid w:val="009123AB"/>
    <w:rsid w:val="009142A8"/>
    <w:rsid w:val="0091530B"/>
    <w:rsid w:val="0091693C"/>
    <w:rsid w:val="00917000"/>
    <w:rsid w:val="00920897"/>
    <w:rsid w:val="0092676E"/>
    <w:rsid w:val="00927A5C"/>
    <w:rsid w:val="00931D47"/>
    <w:rsid w:val="009320A1"/>
    <w:rsid w:val="0093422A"/>
    <w:rsid w:val="00935B38"/>
    <w:rsid w:val="00940D77"/>
    <w:rsid w:val="00941B4A"/>
    <w:rsid w:val="00944DF8"/>
    <w:rsid w:val="00944E32"/>
    <w:rsid w:val="00945291"/>
    <w:rsid w:val="00947760"/>
    <w:rsid w:val="0095073D"/>
    <w:rsid w:val="00952437"/>
    <w:rsid w:val="0095472A"/>
    <w:rsid w:val="00954734"/>
    <w:rsid w:val="00956C33"/>
    <w:rsid w:val="009570AA"/>
    <w:rsid w:val="00960400"/>
    <w:rsid w:val="00961033"/>
    <w:rsid w:val="0096148D"/>
    <w:rsid w:val="00962AD3"/>
    <w:rsid w:val="00966A84"/>
    <w:rsid w:val="00967C49"/>
    <w:rsid w:val="009715BA"/>
    <w:rsid w:val="00971B8C"/>
    <w:rsid w:val="009721C4"/>
    <w:rsid w:val="009751F1"/>
    <w:rsid w:val="00975320"/>
    <w:rsid w:val="009755F8"/>
    <w:rsid w:val="00975A2F"/>
    <w:rsid w:val="009761C2"/>
    <w:rsid w:val="009814BF"/>
    <w:rsid w:val="00983A79"/>
    <w:rsid w:val="00983FC6"/>
    <w:rsid w:val="00992346"/>
    <w:rsid w:val="009926D6"/>
    <w:rsid w:val="00992A16"/>
    <w:rsid w:val="009955E2"/>
    <w:rsid w:val="00995C90"/>
    <w:rsid w:val="009967DE"/>
    <w:rsid w:val="009A08C8"/>
    <w:rsid w:val="009A1E60"/>
    <w:rsid w:val="009A1EF0"/>
    <w:rsid w:val="009A2AFF"/>
    <w:rsid w:val="009A2DB5"/>
    <w:rsid w:val="009A4E0E"/>
    <w:rsid w:val="009A6D4F"/>
    <w:rsid w:val="009A73A0"/>
    <w:rsid w:val="009B167C"/>
    <w:rsid w:val="009B49CF"/>
    <w:rsid w:val="009B59C4"/>
    <w:rsid w:val="009B6617"/>
    <w:rsid w:val="009B6B0A"/>
    <w:rsid w:val="009C02B7"/>
    <w:rsid w:val="009C02F4"/>
    <w:rsid w:val="009C21B8"/>
    <w:rsid w:val="009C26C1"/>
    <w:rsid w:val="009C34DE"/>
    <w:rsid w:val="009C3F80"/>
    <w:rsid w:val="009C5459"/>
    <w:rsid w:val="009D19E2"/>
    <w:rsid w:val="009D30AD"/>
    <w:rsid w:val="009D599D"/>
    <w:rsid w:val="009D61EA"/>
    <w:rsid w:val="009D6DEC"/>
    <w:rsid w:val="009E05FF"/>
    <w:rsid w:val="009E1D55"/>
    <w:rsid w:val="009E2D42"/>
    <w:rsid w:val="009E2D74"/>
    <w:rsid w:val="009E380E"/>
    <w:rsid w:val="009F114E"/>
    <w:rsid w:val="009F1805"/>
    <w:rsid w:val="009F25EA"/>
    <w:rsid w:val="009F2898"/>
    <w:rsid w:val="009F76AF"/>
    <w:rsid w:val="00A02349"/>
    <w:rsid w:val="00A02608"/>
    <w:rsid w:val="00A027F6"/>
    <w:rsid w:val="00A03AE4"/>
    <w:rsid w:val="00A052DE"/>
    <w:rsid w:val="00A06A00"/>
    <w:rsid w:val="00A12532"/>
    <w:rsid w:val="00A12D27"/>
    <w:rsid w:val="00A15AC7"/>
    <w:rsid w:val="00A20AB5"/>
    <w:rsid w:val="00A216BB"/>
    <w:rsid w:val="00A22C53"/>
    <w:rsid w:val="00A22F21"/>
    <w:rsid w:val="00A261B5"/>
    <w:rsid w:val="00A27F4D"/>
    <w:rsid w:val="00A30AC2"/>
    <w:rsid w:val="00A32BC7"/>
    <w:rsid w:val="00A3470F"/>
    <w:rsid w:val="00A34EB8"/>
    <w:rsid w:val="00A36B14"/>
    <w:rsid w:val="00A37BC9"/>
    <w:rsid w:val="00A4232B"/>
    <w:rsid w:val="00A426A3"/>
    <w:rsid w:val="00A42D8B"/>
    <w:rsid w:val="00A42E6D"/>
    <w:rsid w:val="00A43D67"/>
    <w:rsid w:val="00A4410F"/>
    <w:rsid w:val="00A44ACD"/>
    <w:rsid w:val="00A45292"/>
    <w:rsid w:val="00A45504"/>
    <w:rsid w:val="00A54F05"/>
    <w:rsid w:val="00A5683B"/>
    <w:rsid w:val="00A6375C"/>
    <w:rsid w:val="00A63F32"/>
    <w:rsid w:val="00A65589"/>
    <w:rsid w:val="00A6571A"/>
    <w:rsid w:val="00A66233"/>
    <w:rsid w:val="00A67989"/>
    <w:rsid w:val="00A700FB"/>
    <w:rsid w:val="00A7067E"/>
    <w:rsid w:val="00A72420"/>
    <w:rsid w:val="00A73123"/>
    <w:rsid w:val="00A7417C"/>
    <w:rsid w:val="00A74564"/>
    <w:rsid w:val="00A74625"/>
    <w:rsid w:val="00A74DD9"/>
    <w:rsid w:val="00A756B2"/>
    <w:rsid w:val="00A764B3"/>
    <w:rsid w:val="00A76A79"/>
    <w:rsid w:val="00A76FC4"/>
    <w:rsid w:val="00A77605"/>
    <w:rsid w:val="00A80A17"/>
    <w:rsid w:val="00A80C5A"/>
    <w:rsid w:val="00A8358F"/>
    <w:rsid w:val="00A83741"/>
    <w:rsid w:val="00A83E28"/>
    <w:rsid w:val="00A8425D"/>
    <w:rsid w:val="00A8464E"/>
    <w:rsid w:val="00A86999"/>
    <w:rsid w:val="00A87CC8"/>
    <w:rsid w:val="00A91234"/>
    <w:rsid w:val="00A924EE"/>
    <w:rsid w:val="00A93597"/>
    <w:rsid w:val="00A9436D"/>
    <w:rsid w:val="00AA1E88"/>
    <w:rsid w:val="00AA1F32"/>
    <w:rsid w:val="00AA3747"/>
    <w:rsid w:val="00AA4BB1"/>
    <w:rsid w:val="00AA5AC5"/>
    <w:rsid w:val="00AA5F44"/>
    <w:rsid w:val="00AA618A"/>
    <w:rsid w:val="00AA7C76"/>
    <w:rsid w:val="00AB345D"/>
    <w:rsid w:val="00AB4482"/>
    <w:rsid w:val="00AB748B"/>
    <w:rsid w:val="00AC1108"/>
    <w:rsid w:val="00AC3C31"/>
    <w:rsid w:val="00AC49E9"/>
    <w:rsid w:val="00AC594F"/>
    <w:rsid w:val="00AD2825"/>
    <w:rsid w:val="00AD3926"/>
    <w:rsid w:val="00AD47AC"/>
    <w:rsid w:val="00AE17C6"/>
    <w:rsid w:val="00AE290A"/>
    <w:rsid w:val="00AE5B9D"/>
    <w:rsid w:val="00AF13D1"/>
    <w:rsid w:val="00AF19CD"/>
    <w:rsid w:val="00AF3AEB"/>
    <w:rsid w:val="00AF4EB1"/>
    <w:rsid w:val="00B02604"/>
    <w:rsid w:val="00B11D44"/>
    <w:rsid w:val="00B13304"/>
    <w:rsid w:val="00B14C0D"/>
    <w:rsid w:val="00B15225"/>
    <w:rsid w:val="00B16637"/>
    <w:rsid w:val="00B237DE"/>
    <w:rsid w:val="00B2510D"/>
    <w:rsid w:val="00B31785"/>
    <w:rsid w:val="00B322D9"/>
    <w:rsid w:val="00B3255D"/>
    <w:rsid w:val="00B354C7"/>
    <w:rsid w:val="00B35F26"/>
    <w:rsid w:val="00B36971"/>
    <w:rsid w:val="00B40CBA"/>
    <w:rsid w:val="00B4109A"/>
    <w:rsid w:val="00B418B2"/>
    <w:rsid w:val="00B4193A"/>
    <w:rsid w:val="00B420EF"/>
    <w:rsid w:val="00B43D20"/>
    <w:rsid w:val="00B44195"/>
    <w:rsid w:val="00B449E5"/>
    <w:rsid w:val="00B4508C"/>
    <w:rsid w:val="00B45FE3"/>
    <w:rsid w:val="00B50816"/>
    <w:rsid w:val="00B5495C"/>
    <w:rsid w:val="00B55E27"/>
    <w:rsid w:val="00B607A6"/>
    <w:rsid w:val="00B60D1A"/>
    <w:rsid w:val="00B6103F"/>
    <w:rsid w:val="00B63E41"/>
    <w:rsid w:val="00B644E0"/>
    <w:rsid w:val="00B64667"/>
    <w:rsid w:val="00B64F21"/>
    <w:rsid w:val="00B67D47"/>
    <w:rsid w:val="00B7085B"/>
    <w:rsid w:val="00B71011"/>
    <w:rsid w:val="00B714E3"/>
    <w:rsid w:val="00B71675"/>
    <w:rsid w:val="00B7183F"/>
    <w:rsid w:val="00B7614D"/>
    <w:rsid w:val="00B7620E"/>
    <w:rsid w:val="00B76D11"/>
    <w:rsid w:val="00B774FB"/>
    <w:rsid w:val="00B77B2A"/>
    <w:rsid w:val="00B81105"/>
    <w:rsid w:val="00B81216"/>
    <w:rsid w:val="00B824D3"/>
    <w:rsid w:val="00B8362C"/>
    <w:rsid w:val="00B8544D"/>
    <w:rsid w:val="00B85DC6"/>
    <w:rsid w:val="00B878AE"/>
    <w:rsid w:val="00B9209D"/>
    <w:rsid w:val="00B933B0"/>
    <w:rsid w:val="00B970A9"/>
    <w:rsid w:val="00B97194"/>
    <w:rsid w:val="00BA06B7"/>
    <w:rsid w:val="00BA0BFA"/>
    <w:rsid w:val="00BA0CAB"/>
    <w:rsid w:val="00BA0F7C"/>
    <w:rsid w:val="00BA19F8"/>
    <w:rsid w:val="00BA20D4"/>
    <w:rsid w:val="00BA2945"/>
    <w:rsid w:val="00BA2951"/>
    <w:rsid w:val="00BA4148"/>
    <w:rsid w:val="00BA5F82"/>
    <w:rsid w:val="00BA6931"/>
    <w:rsid w:val="00BA73AB"/>
    <w:rsid w:val="00BA77FF"/>
    <w:rsid w:val="00BA7BC8"/>
    <w:rsid w:val="00BB14F9"/>
    <w:rsid w:val="00BB1608"/>
    <w:rsid w:val="00BB2D66"/>
    <w:rsid w:val="00BB4B55"/>
    <w:rsid w:val="00BB6C7E"/>
    <w:rsid w:val="00BC27AC"/>
    <w:rsid w:val="00BC595B"/>
    <w:rsid w:val="00BC5AAB"/>
    <w:rsid w:val="00BC649A"/>
    <w:rsid w:val="00BC6E04"/>
    <w:rsid w:val="00BD04A8"/>
    <w:rsid w:val="00BD0ABC"/>
    <w:rsid w:val="00BD1422"/>
    <w:rsid w:val="00BD22AC"/>
    <w:rsid w:val="00BD25C3"/>
    <w:rsid w:val="00BE06EA"/>
    <w:rsid w:val="00BE4348"/>
    <w:rsid w:val="00BE5031"/>
    <w:rsid w:val="00BE598A"/>
    <w:rsid w:val="00BE6951"/>
    <w:rsid w:val="00BF0A19"/>
    <w:rsid w:val="00BF334C"/>
    <w:rsid w:val="00BF40AC"/>
    <w:rsid w:val="00BF4C59"/>
    <w:rsid w:val="00BF66EA"/>
    <w:rsid w:val="00BF67CF"/>
    <w:rsid w:val="00BF73CC"/>
    <w:rsid w:val="00C01329"/>
    <w:rsid w:val="00C02924"/>
    <w:rsid w:val="00C02C81"/>
    <w:rsid w:val="00C0454D"/>
    <w:rsid w:val="00C04BA1"/>
    <w:rsid w:val="00C0592C"/>
    <w:rsid w:val="00C067E8"/>
    <w:rsid w:val="00C111F2"/>
    <w:rsid w:val="00C12F11"/>
    <w:rsid w:val="00C166DE"/>
    <w:rsid w:val="00C175EE"/>
    <w:rsid w:val="00C20B07"/>
    <w:rsid w:val="00C20DF3"/>
    <w:rsid w:val="00C2293E"/>
    <w:rsid w:val="00C26D8A"/>
    <w:rsid w:val="00C3128A"/>
    <w:rsid w:val="00C31894"/>
    <w:rsid w:val="00C3268C"/>
    <w:rsid w:val="00C36140"/>
    <w:rsid w:val="00C3643B"/>
    <w:rsid w:val="00C36979"/>
    <w:rsid w:val="00C426DA"/>
    <w:rsid w:val="00C42E63"/>
    <w:rsid w:val="00C462EF"/>
    <w:rsid w:val="00C47A54"/>
    <w:rsid w:val="00C55626"/>
    <w:rsid w:val="00C571FA"/>
    <w:rsid w:val="00C61596"/>
    <w:rsid w:val="00C61AA1"/>
    <w:rsid w:val="00C623B4"/>
    <w:rsid w:val="00C62856"/>
    <w:rsid w:val="00C71F31"/>
    <w:rsid w:val="00C73CE4"/>
    <w:rsid w:val="00C73EF4"/>
    <w:rsid w:val="00C746F8"/>
    <w:rsid w:val="00C805C4"/>
    <w:rsid w:val="00C810C1"/>
    <w:rsid w:val="00C817EF"/>
    <w:rsid w:val="00C83229"/>
    <w:rsid w:val="00C914D6"/>
    <w:rsid w:val="00C919CB"/>
    <w:rsid w:val="00C94113"/>
    <w:rsid w:val="00C95D14"/>
    <w:rsid w:val="00C96233"/>
    <w:rsid w:val="00C975D6"/>
    <w:rsid w:val="00C97F8C"/>
    <w:rsid w:val="00CA11FB"/>
    <w:rsid w:val="00CA1B3B"/>
    <w:rsid w:val="00CA3C5B"/>
    <w:rsid w:val="00CA3C6D"/>
    <w:rsid w:val="00CA427F"/>
    <w:rsid w:val="00CA6720"/>
    <w:rsid w:val="00CB01BC"/>
    <w:rsid w:val="00CB0C90"/>
    <w:rsid w:val="00CB1576"/>
    <w:rsid w:val="00CB18B9"/>
    <w:rsid w:val="00CB1B76"/>
    <w:rsid w:val="00CB37F9"/>
    <w:rsid w:val="00CB3E14"/>
    <w:rsid w:val="00CB5122"/>
    <w:rsid w:val="00CB58AC"/>
    <w:rsid w:val="00CB6F71"/>
    <w:rsid w:val="00CC2156"/>
    <w:rsid w:val="00CC337F"/>
    <w:rsid w:val="00CC478A"/>
    <w:rsid w:val="00CC63E7"/>
    <w:rsid w:val="00CD02A1"/>
    <w:rsid w:val="00CD0AD3"/>
    <w:rsid w:val="00CD1340"/>
    <w:rsid w:val="00CD205D"/>
    <w:rsid w:val="00CD2F80"/>
    <w:rsid w:val="00CD3872"/>
    <w:rsid w:val="00CD4269"/>
    <w:rsid w:val="00CD478C"/>
    <w:rsid w:val="00CD536F"/>
    <w:rsid w:val="00CD5BC3"/>
    <w:rsid w:val="00CD61F9"/>
    <w:rsid w:val="00CD70E3"/>
    <w:rsid w:val="00CD73F5"/>
    <w:rsid w:val="00CE0DB4"/>
    <w:rsid w:val="00CE2223"/>
    <w:rsid w:val="00CE4381"/>
    <w:rsid w:val="00CE4B49"/>
    <w:rsid w:val="00CE5483"/>
    <w:rsid w:val="00CF1EA3"/>
    <w:rsid w:val="00CF5C84"/>
    <w:rsid w:val="00CF621C"/>
    <w:rsid w:val="00CF679F"/>
    <w:rsid w:val="00CF695F"/>
    <w:rsid w:val="00D028FA"/>
    <w:rsid w:val="00D03007"/>
    <w:rsid w:val="00D0339A"/>
    <w:rsid w:val="00D03A3D"/>
    <w:rsid w:val="00D03CAC"/>
    <w:rsid w:val="00D05423"/>
    <w:rsid w:val="00D06A2D"/>
    <w:rsid w:val="00D1222F"/>
    <w:rsid w:val="00D20010"/>
    <w:rsid w:val="00D20136"/>
    <w:rsid w:val="00D20ED9"/>
    <w:rsid w:val="00D226D1"/>
    <w:rsid w:val="00D277CC"/>
    <w:rsid w:val="00D304CE"/>
    <w:rsid w:val="00D30560"/>
    <w:rsid w:val="00D325A5"/>
    <w:rsid w:val="00D33A2A"/>
    <w:rsid w:val="00D36AFE"/>
    <w:rsid w:val="00D3704B"/>
    <w:rsid w:val="00D376CA"/>
    <w:rsid w:val="00D424A8"/>
    <w:rsid w:val="00D42CAF"/>
    <w:rsid w:val="00D43824"/>
    <w:rsid w:val="00D45566"/>
    <w:rsid w:val="00D4575C"/>
    <w:rsid w:val="00D507EF"/>
    <w:rsid w:val="00D51785"/>
    <w:rsid w:val="00D5236B"/>
    <w:rsid w:val="00D53AB6"/>
    <w:rsid w:val="00D560BD"/>
    <w:rsid w:val="00D60199"/>
    <w:rsid w:val="00D60E77"/>
    <w:rsid w:val="00D61A72"/>
    <w:rsid w:val="00D61CFA"/>
    <w:rsid w:val="00D6294F"/>
    <w:rsid w:val="00D62BA0"/>
    <w:rsid w:val="00D636A4"/>
    <w:rsid w:val="00D64436"/>
    <w:rsid w:val="00D64C8B"/>
    <w:rsid w:val="00D6565A"/>
    <w:rsid w:val="00D65FE6"/>
    <w:rsid w:val="00D661CB"/>
    <w:rsid w:val="00D66871"/>
    <w:rsid w:val="00D71D8C"/>
    <w:rsid w:val="00D72066"/>
    <w:rsid w:val="00D7239E"/>
    <w:rsid w:val="00D7349C"/>
    <w:rsid w:val="00D73730"/>
    <w:rsid w:val="00D740C6"/>
    <w:rsid w:val="00D74720"/>
    <w:rsid w:val="00D752E2"/>
    <w:rsid w:val="00D7613E"/>
    <w:rsid w:val="00D76BB9"/>
    <w:rsid w:val="00D812DF"/>
    <w:rsid w:val="00D90413"/>
    <w:rsid w:val="00D91007"/>
    <w:rsid w:val="00D92F23"/>
    <w:rsid w:val="00D95360"/>
    <w:rsid w:val="00D97F84"/>
    <w:rsid w:val="00DA1AB9"/>
    <w:rsid w:val="00DA1B2F"/>
    <w:rsid w:val="00DA59EA"/>
    <w:rsid w:val="00DA765F"/>
    <w:rsid w:val="00DB2455"/>
    <w:rsid w:val="00DB56D5"/>
    <w:rsid w:val="00DB69D3"/>
    <w:rsid w:val="00DC0D07"/>
    <w:rsid w:val="00DC21D8"/>
    <w:rsid w:val="00DC25DD"/>
    <w:rsid w:val="00DC2AFB"/>
    <w:rsid w:val="00DC408E"/>
    <w:rsid w:val="00DC49F3"/>
    <w:rsid w:val="00DC6945"/>
    <w:rsid w:val="00DC70D0"/>
    <w:rsid w:val="00DC7665"/>
    <w:rsid w:val="00DD07F4"/>
    <w:rsid w:val="00DD0984"/>
    <w:rsid w:val="00DD1499"/>
    <w:rsid w:val="00DD4B2A"/>
    <w:rsid w:val="00DD528D"/>
    <w:rsid w:val="00DD58BB"/>
    <w:rsid w:val="00DE63DF"/>
    <w:rsid w:val="00DE77CA"/>
    <w:rsid w:val="00DF002A"/>
    <w:rsid w:val="00DF02DA"/>
    <w:rsid w:val="00DF07C5"/>
    <w:rsid w:val="00DF0A23"/>
    <w:rsid w:val="00DF1C92"/>
    <w:rsid w:val="00DF3980"/>
    <w:rsid w:val="00DF7010"/>
    <w:rsid w:val="00E01158"/>
    <w:rsid w:val="00E03F25"/>
    <w:rsid w:val="00E042E0"/>
    <w:rsid w:val="00E04951"/>
    <w:rsid w:val="00E05735"/>
    <w:rsid w:val="00E11699"/>
    <w:rsid w:val="00E14244"/>
    <w:rsid w:val="00E1426E"/>
    <w:rsid w:val="00E144C1"/>
    <w:rsid w:val="00E16709"/>
    <w:rsid w:val="00E16868"/>
    <w:rsid w:val="00E20096"/>
    <w:rsid w:val="00E208D5"/>
    <w:rsid w:val="00E21E77"/>
    <w:rsid w:val="00E2211B"/>
    <w:rsid w:val="00E22466"/>
    <w:rsid w:val="00E23256"/>
    <w:rsid w:val="00E25E3D"/>
    <w:rsid w:val="00E274BC"/>
    <w:rsid w:val="00E27BE6"/>
    <w:rsid w:val="00E30789"/>
    <w:rsid w:val="00E326C2"/>
    <w:rsid w:val="00E352F6"/>
    <w:rsid w:val="00E36141"/>
    <w:rsid w:val="00E36940"/>
    <w:rsid w:val="00E43621"/>
    <w:rsid w:val="00E44715"/>
    <w:rsid w:val="00E479FD"/>
    <w:rsid w:val="00E51246"/>
    <w:rsid w:val="00E5362F"/>
    <w:rsid w:val="00E542E4"/>
    <w:rsid w:val="00E546A5"/>
    <w:rsid w:val="00E54A78"/>
    <w:rsid w:val="00E55296"/>
    <w:rsid w:val="00E55701"/>
    <w:rsid w:val="00E558BD"/>
    <w:rsid w:val="00E5605C"/>
    <w:rsid w:val="00E612D9"/>
    <w:rsid w:val="00E613D1"/>
    <w:rsid w:val="00E6180E"/>
    <w:rsid w:val="00E62A46"/>
    <w:rsid w:val="00E63E7B"/>
    <w:rsid w:val="00E64223"/>
    <w:rsid w:val="00E647AF"/>
    <w:rsid w:val="00E66784"/>
    <w:rsid w:val="00E70E5E"/>
    <w:rsid w:val="00E71A2D"/>
    <w:rsid w:val="00E7368B"/>
    <w:rsid w:val="00E758F9"/>
    <w:rsid w:val="00E761AF"/>
    <w:rsid w:val="00E76B09"/>
    <w:rsid w:val="00E80EA4"/>
    <w:rsid w:val="00E81076"/>
    <w:rsid w:val="00E86908"/>
    <w:rsid w:val="00E9413A"/>
    <w:rsid w:val="00E948FB"/>
    <w:rsid w:val="00E95CE6"/>
    <w:rsid w:val="00EA17BA"/>
    <w:rsid w:val="00EA1DB1"/>
    <w:rsid w:val="00EA2122"/>
    <w:rsid w:val="00EA3031"/>
    <w:rsid w:val="00EA3F06"/>
    <w:rsid w:val="00EA665A"/>
    <w:rsid w:val="00EA6872"/>
    <w:rsid w:val="00EB158F"/>
    <w:rsid w:val="00EB301A"/>
    <w:rsid w:val="00EB41C7"/>
    <w:rsid w:val="00EB44C0"/>
    <w:rsid w:val="00EB6186"/>
    <w:rsid w:val="00EB7275"/>
    <w:rsid w:val="00EC2B85"/>
    <w:rsid w:val="00EC37B1"/>
    <w:rsid w:val="00EC5815"/>
    <w:rsid w:val="00EC5C96"/>
    <w:rsid w:val="00EC7E4F"/>
    <w:rsid w:val="00EC7FD6"/>
    <w:rsid w:val="00ED0085"/>
    <w:rsid w:val="00ED01E1"/>
    <w:rsid w:val="00ED0BC8"/>
    <w:rsid w:val="00ED256F"/>
    <w:rsid w:val="00ED4997"/>
    <w:rsid w:val="00ED4A73"/>
    <w:rsid w:val="00EE02B5"/>
    <w:rsid w:val="00EE18D7"/>
    <w:rsid w:val="00EE2CED"/>
    <w:rsid w:val="00EE35AE"/>
    <w:rsid w:val="00EE5F47"/>
    <w:rsid w:val="00EE71EB"/>
    <w:rsid w:val="00EF1D46"/>
    <w:rsid w:val="00EF2E20"/>
    <w:rsid w:val="00EF309C"/>
    <w:rsid w:val="00EF31CB"/>
    <w:rsid w:val="00EF4207"/>
    <w:rsid w:val="00EF4432"/>
    <w:rsid w:val="00EF4730"/>
    <w:rsid w:val="00EF5E34"/>
    <w:rsid w:val="00F0014B"/>
    <w:rsid w:val="00F01EFB"/>
    <w:rsid w:val="00F033FF"/>
    <w:rsid w:val="00F03689"/>
    <w:rsid w:val="00F0515C"/>
    <w:rsid w:val="00F051BC"/>
    <w:rsid w:val="00F0527B"/>
    <w:rsid w:val="00F058A9"/>
    <w:rsid w:val="00F070A1"/>
    <w:rsid w:val="00F102A3"/>
    <w:rsid w:val="00F12805"/>
    <w:rsid w:val="00F14F83"/>
    <w:rsid w:val="00F15B6A"/>
    <w:rsid w:val="00F17AC2"/>
    <w:rsid w:val="00F17E04"/>
    <w:rsid w:val="00F20CCF"/>
    <w:rsid w:val="00F2224E"/>
    <w:rsid w:val="00F25F8F"/>
    <w:rsid w:val="00F2708D"/>
    <w:rsid w:val="00F27B30"/>
    <w:rsid w:val="00F30CB4"/>
    <w:rsid w:val="00F36272"/>
    <w:rsid w:val="00F3785B"/>
    <w:rsid w:val="00F424AC"/>
    <w:rsid w:val="00F42A22"/>
    <w:rsid w:val="00F43AC1"/>
    <w:rsid w:val="00F45FC0"/>
    <w:rsid w:val="00F46E92"/>
    <w:rsid w:val="00F4709E"/>
    <w:rsid w:val="00F50AF2"/>
    <w:rsid w:val="00F514F8"/>
    <w:rsid w:val="00F51BB1"/>
    <w:rsid w:val="00F51D9B"/>
    <w:rsid w:val="00F5389F"/>
    <w:rsid w:val="00F54E5D"/>
    <w:rsid w:val="00F559A1"/>
    <w:rsid w:val="00F55F37"/>
    <w:rsid w:val="00F56052"/>
    <w:rsid w:val="00F612E7"/>
    <w:rsid w:val="00F63692"/>
    <w:rsid w:val="00F64A3C"/>
    <w:rsid w:val="00F66676"/>
    <w:rsid w:val="00F666B2"/>
    <w:rsid w:val="00F666CB"/>
    <w:rsid w:val="00F66787"/>
    <w:rsid w:val="00F702DE"/>
    <w:rsid w:val="00F71F7C"/>
    <w:rsid w:val="00F751B6"/>
    <w:rsid w:val="00F7772E"/>
    <w:rsid w:val="00F811FF"/>
    <w:rsid w:val="00F83F05"/>
    <w:rsid w:val="00F85117"/>
    <w:rsid w:val="00F866E0"/>
    <w:rsid w:val="00F87778"/>
    <w:rsid w:val="00F90CA1"/>
    <w:rsid w:val="00F9105B"/>
    <w:rsid w:val="00F93BC1"/>
    <w:rsid w:val="00F93F30"/>
    <w:rsid w:val="00F94BE5"/>
    <w:rsid w:val="00F94E8E"/>
    <w:rsid w:val="00F9570B"/>
    <w:rsid w:val="00F96566"/>
    <w:rsid w:val="00F97574"/>
    <w:rsid w:val="00F9778D"/>
    <w:rsid w:val="00FA3856"/>
    <w:rsid w:val="00FA3F16"/>
    <w:rsid w:val="00FA51DE"/>
    <w:rsid w:val="00FA52D9"/>
    <w:rsid w:val="00FA5E7D"/>
    <w:rsid w:val="00FB1169"/>
    <w:rsid w:val="00FB301D"/>
    <w:rsid w:val="00FC19EB"/>
    <w:rsid w:val="00FC60BE"/>
    <w:rsid w:val="00FC7382"/>
    <w:rsid w:val="00FD10F6"/>
    <w:rsid w:val="00FD14A5"/>
    <w:rsid w:val="00FD1F3F"/>
    <w:rsid w:val="00FD2A1C"/>
    <w:rsid w:val="00FD36ED"/>
    <w:rsid w:val="00FD4C7B"/>
    <w:rsid w:val="00FD63D9"/>
    <w:rsid w:val="00FD6F0B"/>
    <w:rsid w:val="00FD765D"/>
    <w:rsid w:val="00FD7784"/>
    <w:rsid w:val="00FE02A7"/>
    <w:rsid w:val="00FE0EA1"/>
    <w:rsid w:val="00FE40EE"/>
    <w:rsid w:val="00FE5BAC"/>
    <w:rsid w:val="00FE64B3"/>
    <w:rsid w:val="00FF4A78"/>
    <w:rsid w:val="00FF7097"/>
    <w:rsid w:val="010A68A6"/>
    <w:rsid w:val="016A41C1"/>
    <w:rsid w:val="01725855"/>
    <w:rsid w:val="025316B3"/>
    <w:rsid w:val="02EA4DFD"/>
    <w:rsid w:val="0312754A"/>
    <w:rsid w:val="03D16688"/>
    <w:rsid w:val="03EB52EE"/>
    <w:rsid w:val="042D7769"/>
    <w:rsid w:val="05247786"/>
    <w:rsid w:val="05314BDC"/>
    <w:rsid w:val="054E251D"/>
    <w:rsid w:val="05DB09BD"/>
    <w:rsid w:val="06D932F2"/>
    <w:rsid w:val="077255F9"/>
    <w:rsid w:val="07AD39AC"/>
    <w:rsid w:val="07C9596C"/>
    <w:rsid w:val="07D646AA"/>
    <w:rsid w:val="086A43EC"/>
    <w:rsid w:val="0878717D"/>
    <w:rsid w:val="0902149D"/>
    <w:rsid w:val="0ABD5ECD"/>
    <w:rsid w:val="0AF14535"/>
    <w:rsid w:val="0B073068"/>
    <w:rsid w:val="0BB2540F"/>
    <w:rsid w:val="0BCE1094"/>
    <w:rsid w:val="0CDF762F"/>
    <w:rsid w:val="0F351FC0"/>
    <w:rsid w:val="0FD00424"/>
    <w:rsid w:val="1132150B"/>
    <w:rsid w:val="11E31083"/>
    <w:rsid w:val="134941C1"/>
    <w:rsid w:val="13663A4F"/>
    <w:rsid w:val="13A423D9"/>
    <w:rsid w:val="14050FE4"/>
    <w:rsid w:val="14182C9B"/>
    <w:rsid w:val="142F44D5"/>
    <w:rsid w:val="147C2E26"/>
    <w:rsid w:val="14E76C23"/>
    <w:rsid w:val="16512FA8"/>
    <w:rsid w:val="168271CD"/>
    <w:rsid w:val="16914828"/>
    <w:rsid w:val="16926FAE"/>
    <w:rsid w:val="16E5350B"/>
    <w:rsid w:val="1739524F"/>
    <w:rsid w:val="18840BBE"/>
    <w:rsid w:val="18894086"/>
    <w:rsid w:val="195E4B03"/>
    <w:rsid w:val="19D3058E"/>
    <w:rsid w:val="1A284108"/>
    <w:rsid w:val="1B547375"/>
    <w:rsid w:val="1CD16697"/>
    <w:rsid w:val="1DC61337"/>
    <w:rsid w:val="1DDE30E9"/>
    <w:rsid w:val="1EDC4DF5"/>
    <w:rsid w:val="205D09AC"/>
    <w:rsid w:val="2097738C"/>
    <w:rsid w:val="22CB7C4D"/>
    <w:rsid w:val="230518AB"/>
    <w:rsid w:val="23A548CD"/>
    <w:rsid w:val="259F023B"/>
    <w:rsid w:val="25AE44F9"/>
    <w:rsid w:val="26176DBF"/>
    <w:rsid w:val="26243060"/>
    <w:rsid w:val="263A34EF"/>
    <w:rsid w:val="266F70C5"/>
    <w:rsid w:val="27027C4B"/>
    <w:rsid w:val="28BB7F3E"/>
    <w:rsid w:val="28D35AD6"/>
    <w:rsid w:val="28D70C4D"/>
    <w:rsid w:val="2B3919DE"/>
    <w:rsid w:val="2B9C3718"/>
    <w:rsid w:val="2BBB0559"/>
    <w:rsid w:val="2C9C4BEC"/>
    <w:rsid w:val="2D024D26"/>
    <w:rsid w:val="2D4B2FE9"/>
    <w:rsid w:val="2E2F2630"/>
    <w:rsid w:val="2E911020"/>
    <w:rsid w:val="2ECF4074"/>
    <w:rsid w:val="2EED1CB2"/>
    <w:rsid w:val="2F024A0A"/>
    <w:rsid w:val="2F6F4C5F"/>
    <w:rsid w:val="30122946"/>
    <w:rsid w:val="30170D7E"/>
    <w:rsid w:val="30C347D6"/>
    <w:rsid w:val="310F6D4B"/>
    <w:rsid w:val="327658D2"/>
    <w:rsid w:val="32C24135"/>
    <w:rsid w:val="339D7432"/>
    <w:rsid w:val="341912B7"/>
    <w:rsid w:val="3486457B"/>
    <w:rsid w:val="35113BDD"/>
    <w:rsid w:val="353650BF"/>
    <w:rsid w:val="35575E7F"/>
    <w:rsid w:val="35777C96"/>
    <w:rsid w:val="36626727"/>
    <w:rsid w:val="366E4AB2"/>
    <w:rsid w:val="368A3A7C"/>
    <w:rsid w:val="37085F10"/>
    <w:rsid w:val="377D2679"/>
    <w:rsid w:val="37FA54D3"/>
    <w:rsid w:val="38AA2AED"/>
    <w:rsid w:val="391E6982"/>
    <w:rsid w:val="392658A1"/>
    <w:rsid w:val="39716ACD"/>
    <w:rsid w:val="3A0A49A9"/>
    <w:rsid w:val="3C2040D3"/>
    <w:rsid w:val="3D79526A"/>
    <w:rsid w:val="3E292FF9"/>
    <w:rsid w:val="3E3D5104"/>
    <w:rsid w:val="3E677897"/>
    <w:rsid w:val="3EAD1C7C"/>
    <w:rsid w:val="40392D7C"/>
    <w:rsid w:val="40F2564D"/>
    <w:rsid w:val="40FB7F91"/>
    <w:rsid w:val="41CD0AF6"/>
    <w:rsid w:val="42395610"/>
    <w:rsid w:val="423A0358"/>
    <w:rsid w:val="42F42EEC"/>
    <w:rsid w:val="43E523CC"/>
    <w:rsid w:val="44200ECF"/>
    <w:rsid w:val="444C5D9A"/>
    <w:rsid w:val="448F12BB"/>
    <w:rsid w:val="46322574"/>
    <w:rsid w:val="464C2BD6"/>
    <w:rsid w:val="46F429C2"/>
    <w:rsid w:val="46F5336D"/>
    <w:rsid w:val="47232FFB"/>
    <w:rsid w:val="49190BB3"/>
    <w:rsid w:val="49335F15"/>
    <w:rsid w:val="499B28D9"/>
    <w:rsid w:val="4A336137"/>
    <w:rsid w:val="4AEF5B51"/>
    <w:rsid w:val="4B3948A4"/>
    <w:rsid w:val="4C3E76AC"/>
    <w:rsid w:val="4D5C555A"/>
    <w:rsid w:val="4DA954A1"/>
    <w:rsid w:val="4E283BFE"/>
    <w:rsid w:val="4EC70218"/>
    <w:rsid w:val="4F9554D5"/>
    <w:rsid w:val="507D4E91"/>
    <w:rsid w:val="52124D26"/>
    <w:rsid w:val="52A266D3"/>
    <w:rsid w:val="52D14925"/>
    <w:rsid w:val="52E27AE7"/>
    <w:rsid w:val="52F51BAB"/>
    <w:rsid w:val="53021032"/>
    <w:rsid w:val="533D6F53"/>
    <w:rsid w:val="5358402F"/>
    <w:rsid w:val="53C37A02"/>
    <w:rsid w:val="55306059"/>
    <w:rsid w:val="57197CC9"/>
    <w:rsid w:val="584E59C6"/>
    <w:rsid w:val="58C042BF"/>
    <w:rsid w:val="58D110F5"/>
    <w:rsid w:val="58D914F9"/>
    <w:rsid w:val="595A06FB"/>
    <w:rsid w:val="59CC2FA0"/>
    <w:rsid w:val="5A721C27"/>
    <w:rsid w:val="5A7E756B"/>
    <w:rsid w:val="5B12597E"/>
    <w:rsid w:val="5B6D14E7"/>
    <w:rsid w:val="5B9E7420"/>
    <w:rsid w:val="5C0D2D1B"/>
    <w:rsid w:val="5C9E5ABB"/>
    <w:rsid w:val="5D6C35B7"/>
    <w:rsid w:val="5EC07E0A"/>
    <w:rsid w:val="5F9315F3"/>
    <w:rsid w:val="5FDF60B6"/>
    <w:rsid w:val="600A10DB"/>
    <w:rsid w:val="60A94373"/>
    <w:rsid w:val="60BB72E2"/>
    <w:rsid w:val="61C61798"/>
    <w:rsid w:val="61F4546A"/>
    <w:rsid w:val="61F66D0A"/>
    <w:rsid w:val="62FD4156"/>
    <w:rsid w:val="631A56E8"/>
    <w:rsid w:val="65775621"/>
    <w:rsid w:val="65ED5CC0"/>
    <w:rsid w:val="65F139C0"/>
    <w:rsid w:val="661D50E2"/>
    <w:rsid w:val="669B1123"/>
    <w:rsid w:val="69DA05D8"/>
    <w:rsid w:val="69EB0373"/>
    <w:rsid w:val="6A9E21B3"/>
    <w:rsid w:val="6B1A6D73"/>
    <w:rsid w:val="6B406B13"/>
    <w:rsid w:val="6B713B6B"/>
    <w:rsid w:val="6DB601CD"/>
    <w:rsid w:val="6E131DFD"/>
    <w:rsid w:val="6EC83E45"/>
    <w:rsid w:val="6EE13032"/>
    <w:rsid w:val="703E05A0"/>
    <w:rsid w:val="704D0730"/>
    <w:rsid w:val="708A7F64"/>
    <w:rsid w:val="70AA27CF"/>
    <w:rsid w:val="70B96F72"/>
    <w:rsid w:val="70DB70EE"/>
    <w:rsid w:val="7108339E"/>
    <w:rsid w:val="714309D2"/>
    <w:rsid w:val="72A539EA"/>
    <w:rsid w:val="72D47252"/>
    <w:rsid w:val="731237FC"/>
    <w:rsid w:val="73235C94"/>
    <w:rsid w:val="7393407F"/>
    <w:rsid w:val="74086583"/>
    <w:rsid w:val="748B3946"/>
    <w:rsid w:val="74B06752"/>
    <w:rsid w:val="75574397"/>
    <w:rsid w:val="755E589C"/>
    <w:rsid w:val="758049E6"/>
    <w:rsid w:val="76090834"/>
    <w:rsid w:val="764A3973"/>
    <w:rsid w:val="780F7CD4"/>
    <w:rsid w:val="78873C57"/>
    <w:rsid w:val="78A66A8C"/>
    <w:rsid w:val="78F26E67"/>
    <w:rsid w:val="79040061"/>
    <w:rsid w:val="795A795E"/>
    <w:rsid w:val="79C31A65"/>
    <w:rsid w:val="79FB49F0"/>
    <w:rsid w:val="7AA77DF0"/>
    <w:rsid w:val="7AD3308D"/>
    <w:rsid w:val="7B12115C"/>
    <w:rsid w:val="7B51562F"/>
    <w:rsid w:val="7B9E64B3"/>
    <w:rsid w:val="7BC11A1B"/>
    <w:rsid w:val="7BCA6B44"/>
    <w:rsid w:val="7D4D62E7"/>
    <w:rsid w:val="7D9B6885"/>
    <w:rsid w:val="7E703444"/>
    <w:rsid w:val="7F0465CB"/>
    <w:rsid w:val="7F1201AB"/>
    <w:rsid w:val="7F4257D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宋体" w:cs="Times New Roman"/>
      <w:kern w:val="2"/>
      <w:sz w:val="32"/>
      <w:szCs w:val="32"/>
      <w:lang w:val="en-US" w:eastAsia="zh-CN" w:bidi="ar-SA"/>
    </w:rPr>
  </w:style>
  <w:style w:type="paragraph" w:styleId="3">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2">
    <w:name w:val="heading 2"/>
    <w:basedOn w:val="1"/>
    <w:next w:val="1"/>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1"/>
    <w:semiHidden/>
    <w:qFormat/>
    <w:uiPriority w:val="99"/>
    <w:pPr>
      <w:shd w:val="clear" w:color="auto" w:fill="000080"/>
    </w:pPr>
    <w:rPr>
      <w:kern w:val="0"/>
      <w:sz w:val="2"/>
      <w:szCs w:val="2"/>
    </w:rPr>
  </w:style>
  <w:style w:type="paragraph" w:styleId="5">
    <w:name w:val="annotation text"/>
    <w:basedOn w:val="1"/>
    <w:link w:val="19"/>
    <w:semiHidden/>
    <w:qFormat/>
    <w:uiPriority w:val="99"/>
    <w:pPr>
      <w:jc w:val="left"/>
    </w:pPr>
  </w:style>
  <w:style w:type="paragraph" w:styleId="6">
    <w:name w:val="Body Text Indent"/>
    <w:basedOn w:val="1"/>
    <w:link w:val="22"/>
    <w:qFormat/>
    <w:uiPriority w:val="99"/>
    <w:pPr>
      <w:spacing w:after="120"/>
      <w:ind w:left="420" w:leftChars="200"/>
    </w:pPr>
  </w:style>
  <w:style w:type="paragraph" w:styleId="7">
    <w:name w:val="Balloon Text"/>
    <w:basedOn w:val="1"/>
    <w:link w:val="23"/>
    <w:semiHidden/>
    <w:qFormat/>
    <w:uiPriority w:val="99"/>
    <w:rPr>
      <w:sz w:val="18"/>
      <w:szCs w:val="18"/>
    </w:rPr>
  </w:style>
  <w:style w:type="paragraph" w:styleId="8">
    <w:name w:val="footer"/>
    <w:basedOn w:val="1"/>
    <w:link w:val="24"/>
    <w:qFormat/>
    <w:uiPriority w:val="99"/>
    <w:pPr>
      <w:tabs>
        <w:tab w:val="center" w:pos="4153"/>
        <w:tab w:val="right" w:pos="8306"/>
      </w:tabs>
      <w:snapToGrid w:val="0"/>
      <w:jc w:val="left"/>
    </w:pPr>
    <w:rPr>
      <w:kern w:val="0"/>
      <w:sz w:val="18"/>
      <w:szCs w:val="18"/>
    </w:rPr>
  </w:style>
  <w:style w:type="paragraph" w:styleId="9">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rFonts w:ascii="Calibri" w:hAnsi="Calibri" w:cs="Calibri"/>
      <w:kern w:val="0"/>
      <w:sz w:val="24"/>
      <w:szCs w:val="24"/>
    </w:rPr>
  </w:style>
  <w:style w:type="paragraph" w:styleId="11">
    <w:name w:val="annotation subject"/>
    <w:basedOn w:val="5"/>
    <w:next w:val="5"/>
    <w:link w:val="20"/>
    <w:semiHidden/>
    <w:qFormat/>
    <w:uiPriority w:val="99"/>
    <w:rPr>
      <w:b/>
      <w:bCs/>
    </w:rPr>
  </w:style>
  <w:style w:type="paragraph" w:styleId="12">
    <w:name w:val="Body Text First Indent 2"/>
    <w:basedOn w:val="1"/>
    <w:link w:val="25"/>
    <w:qFormat/>
    <w:uiPriority w:val="99"/>
    <w:pPr>
      <w:widowControl/>
      <w:spacing w:line="560" w:lineRule="exact"/>
      <w:ind w:firstLine="632"/>
    </w:pPr>
    <w:rPr>
      <w:rFonts w:ascii="方正仿宋简体" w:eastAsia="方正仿宋简体" w:cs="方正仿宋简体"/>
    </w:rPr>
  </w:style>
  <w:style w:type="character" w:styleId="15">
    <w:name w:val="page number"/>
    <w:qFormat/>
    <w:uiPriority w:val="99"/>
    <w:rPr>
      <w:rFonts w:cs="Times New Roman"/>
    </w:rPr>
  </w:style>
  <w:style w:type="character" w:styleId="16">
    <w:name w:val="Hyperlink"/>
    <w:qFormat/>
    <w:uiPriority w:val="99"/>
    <w:rPr>
      <w:rFonts w:cs="Times New Roman"/>
      <w:color w:val="0000FF"/>
      <w:u w:val="single"/>
    </w:rPr>
  </w:style>
  <w:style w:type="character" w:styleId="17">
    <w:name w:val="annotation reference"/>
    <w:semiHidden/>
    <w:qFormat/>
    <w:uiPriority w:val="99"/>
    <w:rPr>
      <w:rFonts w:cs="Times New Roman"/>
      <w:sz w:val="21"/>
      <w:szCs w:val="21"/>
    </w:rPr>
  </w:style>
  <w:style w:type="character" w:customStyle="1" w:styleId="18">
    <w:name w:val="标题 1 Char"/>
    <w:link w:val="3"/>
    <w:qFormat/>
    <w:uiPriority w:val="99"/>
    <w:rPr>
      <w:rFonts w:eastAsia="宋体" w:cs="Times New Roman"/>
      <w:b/>
      <w:bCs/>
      <w:kern w:val="44"/>
      <w:sz w:val="44"/>
      <w:szCs w:val="44"/>
      <w:lang w:val="en-US" w:eastAsia="zh-CN"/>
    </w:rPr>
  </w:style>
  <w:style w:type="character" w:customStyle="1" w:styleId="19">
    <w:name w:val="批注文字 Char"/>
    <w:link w:val="5"/>
    <w:qFormat/>
    <w:uiPriority w:val="99"/>
    <w:rPr>
      <w:rFonts w:cs="Times New Roman"/>
      <w:kern w:val="2"/>
      <w:sz w:val="32"/>
      <w:szCs w:val="32"/>
    </w:rPr>
  </w:style>
  <w:style w:type="character" w:customStyle="1" w:styleId="20">
    <w:name w:val="批注主题 Char"/>
    <w:link w:val="11"/>
    <w:qFormat/>
    <w:uiPriority w:val="99"/>
    <w:rPr>
      <w:rFonts w:cs="Times New Roman"/>
      <w:b/>
      <w:bCs/>
      <w:kern w:val="2"/>
      <w:sz w:val="32"/>
      <w:szCs w:val="32"/>
    </w:rPr>
  </w:style>
  <w:style w:type="character" w:customStyle="1" w:styleId="21">
    <w:name w:val="文档结构图 Char"/>
    <w:link w:val="4"/>
    <w:semiHidden/>
    <w:qFormat/>
    <w:uiPriority w:val="99"/>
    <w:rPr>
      <w:rFonts w:cs="Times New Roman"/>
      <w:sz w:val="2"/>
      <w:szCs w:val="2"/>
    </w:rPr>
  </w:style>
  <w:style w:type="character" w:customStyle="1" w:styleId="22">
    <w:name w:val="正文文本缩进 Char"/>
    <w:link w:val="6"/>
    <w:qFormat/>
    <w:uiPriority w:val="99"/>
    <w:rPr>
      <w:rFonts w:cs="Times New Roman"/>
      <w:kern w:val="2"/>
      <w:sz w:val="32"/>
      <w:szCs w:val="32"/>
    </w:rPr>
  </w:style>
  <w:style w:type="character" w:customStyle="1" w:styleId="23">
    <w:name w:val="批注框文本 Char"/>
    <w:link w:val="7"/>
    <w:semiHidden/>
    <w:qFormat/>
    <w:uiPriority w:val="99"/>
    <w:rPr>
      <w:rFonts w:cs="Times New Roman"/>
      <w:sz w:val="2"/>
    </w:rPr>
  </w:style>
  <w:style w:type="character" w:customStyle="1" w:styleId="24">
    <w:name w:val="页脚 Char"/>
    <w:link w:val="8"/>
    <w:semiHidden/>
    <w:qFormat/>
    <w:uiPriority w:val="99"/>
    <w:rPr>
      <w:rFonts w:cs="Times New Roman"/>
      <w:sz w:val="18"/>
      <w:szCs w:val="18"/>
    </w:rPr>
  </w:style>
  <w:style w:type="character" w:customStyle="1" w:styleId="25">
    <w:name w:val="正文首行缩进 2 Char"/>
    <w:link w:val="12"/>
    <w:qFormat/>
    <w:uiPriority w:val="99"/>
    <w:rPr>
      <w:rFonts w:ascii="方正仿宋简体" w:eastAsia="方正仿宋简体" w:cs="方正仿宋简体"/>
      <w:kern w:val="2"/>
      <w:sz w:val="32"/>
      <w:szCs w:val="32"/>
    </w:rPr>
  </w:style>
  <w:style w:type="character" w:customStyle="1" w:styleId="26">
    <w:name w:val="页眉 Char"/>
    <w:link w:val="9"/>
    <w:qFormat/>
    <w:uiPriority w:val="99"/>
    <w:rPr>
      <w:rFonts w:cs="Times New Roman"/>
      <w:kern w:val="2"/>
      <w:sz w:val="18"/>
      <w:szCs w:val="18"/>
    </w:rPr>
  </w:style>
  <w:style w:type="paragraph" w:customStyle="1" w:styleId="27">
    <w:name w:val="Char Char Char Char"/>
    <w:basedOn w:val="1"/>
    <w:qFormat/>
    <w:uiPriority w:val="99"/>
    <w:pPr>
      <w:widowControl/>
      <w:jc w:val="center"/>
    </w:pPr>
    <w:rPr>
      <w:rFonts w:ascii="宋体" w:hAnsi="宋体" w:cs="宋体"/>
      <w:kern w:val="0"/>
      <w:sz w:val="24"/>
      <w:szCs w:val="24"/>
    </w:rPr>
  </w:style>
  <w:style w:type="paragraph" w:customStyle="1" w:styleId="28">
    <w:name w:val="报告正文"/>
    <w:basedOn w:val="1"/>
    <w:qFormat/>
    <w:uiPriority w:val="99"/>
    <w:pPr>
      <w:spacing w:line="420" w:lineRule="exact"/>
    </w:pPr>
    <w:rPr>
      <w:rFonts w:ascii="Times" w:hAnsi="Times" w:cs="Times"/>
      <w:sz w:val="24"/>
      <w:szCs w:val="24"/>
    </w:rPr>
  </w:style>
  <w:style w:type="paragraph" w:customStyle="1" w:styleId="29">
    <w:name w:val="列出段落1"/>
    <w:basedOn w:val="1"/>
    <w:qFormat/>
    <w:uiPriority w:val="99"/>
    <w:pPr>
      <w:ind w:firstLine="420"/>
    </w:pPr>
  </w:style>
  <w:style w:type="paragraph" w:customStyle="1" w:styleId="30">
    <w:name w:val="reader-word-layer reader-word-s2-17"/>
    <w:basedOn w:val="1"/>
    <w:qFormat/>
    <w:uiPriority w:val="99"/>
    <w:pPr>
      <w:widowControl/>
      <w:spacing w:before="100" w:beforeAutospacing="1" w:after="100" w:afterAutospacing="1"/>
      <w:jc w:val="left"/>
    </w:pPr>
    <w:rPr>
      <w:rFonts w:ascii="宋体" w:hAnsi="宋体" w:cs="宋体"/>
      <w:kern w:val="0"/>
      <w:sz w:val="24"/>
      <w:szCs w:val="24"/>
    </w:rPr>
  </w:style>
  <w:style w:type="paragraph" w:styleId="31">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21</Pages>
  <Words>1182</Words>
  <Characters>6738</Characters>
  <Lines>56</Lines>
  <Paragraphs>15</Paragraphs>
  <TotalTime>1</TotalTime>
  <ScaleCrop>false</ScaleCrop>
  <LinksUpToDate>false</LinksUpToDate>
  <CharactersWithSpaces>7905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2018-10-11T07:10:00Z</dcterms:created>
  <dc:creator>Administrator</dc:creator>
  <cp:lastModifiedBy>宋超</cp:lastModifiedBy>
  <cp:lastPrinted>2019-03-28T05:52:00Z</cp:lastPrinted>
  <dcterms:modified xsi:type="dcterms:W3CDTF">2024-04-11T01:33:04Z</dcterms:modified>
  <dc:title>中国石油天然气集团公司招标信息公开</dc:title>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